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24F" w:rsidRPr="005B2110" w:rsidRDefault="00DF3028" w:rsidP="00A73D2A">
      <w:pPr>
        <w:spacing w:line="276" w:lineRule="auto"/>
        <w:jc w:val="both"/>
        <w:rPr>
          <w:rFonts w:ascii="Trebuchet MS" w:hAnsi="Trebuchet MS"/>
          <w:lang w:val="fr-FR"/>
        </w:rPr>
      </w:pPr>
      <w:bookmarkStart w:id="0" w:name="_GoBack"/>
      <w:bookmarkEnd w:id="0"/>
      <w:proofErr w:type="spellStart"/>
      <w:r w:rsidRPr="005B2110">
        <w:rPr>
          <w:rFonts w:ascii="Trebuchet MS" w:hAnsi="Trebuchet MS"/>
          <w:lang w:val="fr-FR"/>
        </w:rPr>
        <w:t>Anexa</w:t>
      </w:r>
      <w:proofErr w:type="spellEnd"/>
      <w:r w:rsidRPr="005B2110">
        <w:rPr>
          <w:rFonts w:ascii="Trebuchet MS" w:hAnsi="Trebuchet MS"/>
          <w:lang w:val="fr-FR"/>
        </w:rPr>
        <w:t xml:space="preserve"> 8</w:t>
      </w:r>
    </w:p>
    <w:p w:rsidR="002A14E4" w:rsidRPr="005B2110" w:rsidRDefault="002A14E4" w:rsidP="00A73D2A">
      <w:pPr>
        <w:spacing w:line="276" w:lineRule="auto"/>
        <w:jc w:val="both"/>
        <w:rPr>
          <w:rFonts w:ascii="Trebuchet MS" w:hAnsi="Trebuchet MS"/>
        </w:rPr>
      </w:pPr>
      <w:proofErr w:type="spellStart"/>
      <w:r w:rsidRPr="005B2110">
        <w:rPr>
          <w:rFonts w:ascii="Trebuchet MS" w:hAnsi="Trebuchet MS"/>
          <w:lang w:val="fr-FR"/>
        </w:rPr>
        <w:t>Atribuțiile</w:t>
      </w:r>
      <w:proofErr w:type="spellEnd"/>
      <w:r w:rsidRPr="005B2110">
        <w:rPr>
          <w:rFonts w:ascii="Trebuchet MS" w:hAnsi="Trebuchet MS"/>
          <w:lang w:val="fr-FR"/>
        </w:rPr>
        <w:t xml:space="preserve"> </w:t>
      </w:r>
      <w:r w:rsidR="00665C29" w:rsidRPr="005B2110">
        <w:rPr>
          <w:rFonts w:ascii="Trebuchet MS" w:hAnsi="Trebuchet MS"/>
        </w:rPr>
        <w:t>core</w:t>
      </w:r>
      <w:r w:rsidRPr="005B2110">
        <w:rPr>
          <w:rFonts w:ascii="Trebuchet MS" w:hAnsi="Trebuchet MS"/>
        </w:rPr>
        <w:t xml:space="preserve">spunzătoare fiecărei funcții din cadrul echipei </w:t>
      </w:r>
      <w:proofErr w:type="gramStart"/>
      <w:r w:rsidRPr="005B2110">
        <w:rPr>
          <w:rFonts w:ascii="Trebuchet MS" w:hAnsi="Trebuchet MS"/>
        </w:rPr>
        <w:t>de implementare</w:t>
      </w:r>
      <w:proofErr w:type="gramEnd"/>
      <w:r w:rsidRPr="005B2110">
        <w:rPr>
          <w:rFonts w:ascii="Trebuchet MS" w:hAnsi="Trebuchet MS"/>
        </w:rPr>
        <w:t xml:space="preserve"> a SDL</w:t>
      </w:r>
      <w:r w:rsidR="00665C29" w:rsidRPr="005B2110">
        <w:rPr>
          <w:rFonts w:ascii="Trebuchet MS" w:hAnsi="Trebuchet MS"/>
        </w:rPr>
        <w:t>-ului.</w:t>
      </w:r>
    </w:p>
    <w:p w:rsidR="00DF3028" w:rsidRPr="005B2110" w:rsidRDefault="00DF3028" w:rsidP="00230DF4">
      <w:pPr>
        <w:spacing w:after="0" w:line="276" w:lineRule="auto"/>
        <w:jc w:val="both"/>
        <w:rPr>
          <w:rFonts w:ascii="Trebuchet MS" w:hAnsi="Trebuchet MS"/>
          <w:i/>
        </w:rPr>
      </w:pPr>
      <w:r w:rsidRPr="005B2110">
        <w:rPr>
          <w:rFonts w:ascii="Trebuchet MS" w:hAnsi="Trebuchet MS"/>
          <w:i/>
        </w:rPr>
        <w:t>Responsabil administrativ-Manager</w:t>
      </w:r>
    </w:p>
    <w:p w:rsidR="00EB3820" w:rsidRPr="005B2110" w:rsidRDefault="002A14E4" w:rsidP="00230DF4">
      <w:pPr>
        <w:autoSpaceDE w:val="0"/>
        <w:autoSpaceDN w:val="0"/>
        <w:adjustRightInd w:val="0"/>
        <w:spacing w:after="0" w:line="276" w:lineRule="auto"/>
        <w:jc w:val="both"/>
        <w:rPr>
          <w:rFonts w:ascii="Trebuchet MS" w:eastAsia="TimesNewRoman" w:hAnsi="Trebuchet MS"/>
        </w:rPr>
      </w:pPr>
      <w:r w:rsidRPr="005B2110">
        <w:rPr>
          <w:rFonts w:ascii="Trebuchet MS" w:hAnsi="Trebuchet MS"/>
        </w:rPr>
        <w:t>Atribuțiile</w:t>
      </w:r>
      <w:r w:rsidR="00665C29" w:rsidRPr="005B2110">
        <w:rPr>
          <w:rFonts w:ascii="Trebuchet MS" w:hAnsi="Trebuchet MS"/>
        </w:rPr>
        <w:t xml:space="preserve"> postului </w:t>
      </w:r>
      <w:r w:rsidR="00EB3820" w:rsidRPr="005B2110">
        <w:rPr>
          <w:rFonts w:ascii="Trebuchet MS" w:hAnsi="Trebuchet MS"/>
        </w:rPr>
        <w:t>:</w:t>
      </w:r>
    </w:p>
    <w:p w:rsidR="00EB3820" w:rsidRPr="005B2110" w:rsidRDefault="00EB3820" w:rsidP="00A73D2A">
      <w:pPr>
        <w:autoSpaceDE w:val="0"/>
        <w:autoSpaceDN w:val="0"/>
        <w:adjustRightInd w:val="0"/>
        <w:spacing w:after="0" w:line="276" w:lineRule="auto"/>
        <w:jc w:val="both"/>
        <w:rPr>
          <w:rFonts w:ascii="Trebuchet MS" w:eastAsia="TimesNewRoman" w:hAnsi="Trebuchet MS"/>
        </w:rPr>
      </w:pPr>
      <w:r w:rsidRPr="005B2110">
        <w:rPr>
          <w:rFonts w:ascii="Trebuchet MS" w:hAnsi="Trebuchet MS"/>
        </w:rPr>
        <w:t>- coordonează activitatea GAL atât</w:t>
      </w:r>
      <w:r w:rsidR="006D0E56" w:rsidRPr="005B2110">
        <w:rPr>
          <w:rFonts w:ascii="Trebuchet MS" w:hAnsi="Trebuchet MS"/>
        </w:rPr>
        <w:t xml:space="preserve"> sub aspect organizatoric cât și</w:t>
      </w:r>
      <w:r w:rsidRPr="005B2110">
        <w:rPr>
          <w:rFonts w:ascii="Trebuchet MS" w:hAnsi="Trebuchet MS"/>
        </w:rPr>
        <w:t xml:space="preserve"> al respectării procedurilor de lucru;</w:t>
      </w:r>
    </w:p>
    <w:p w:rsidR="006A7A28" w:rsidRPr="005B2110" w:rsidRDefault="006A7A28" w:rsidP="00A73D2A">
      <w:pPr>
        <w:spacing w:after="0" w:line="276" w:lineRule="auto"/>
        <w:jc w:val="both"/>
        <w:rPr>
          <w:rFonts w:ascii="Trebuchet MS" w:eastAsia="TimesNewRoman" w:hAnsi="Trebuchet MS"/>
        </w:rPr>
      </w:pPr>
      <w:r w:rsidRPr="005B2110">
        <w:rPr>
          <w:rFonts w:ascii="Trebuchet MS" w:hAnsi="Trebuchet MS"/>
        </w:rPr>
        <w:t>- e</w:t>
      </w:r>
      <w:r w:rsidRPr="005B2110">
        <w:rPr>
          <w:rFonts w:ascii="Trebuchet MS" w:eastAsia="TimesNewRoman" w:hAnsi="Trebuchet MS"/>
        </w:rPr>
        <w:t>ste responsabil pentru gestionarea, monitorizarea, evaluarea,</w:t>
      </w:r>
      <w:r w:rsidR="002A14E4" w:rsidRPr="005B2110">
        <w:rPr>
          <w:rFonts w:ascii="Trebuchet MS" w:eastAsia="TimesNewRoman" w:hAnsi="Trebuchet MS"/>
        </w:rPr>
        <w:t xml:space="preserve"> și controlul implementării SDL;</w:t>
      </w:r>
    </w:p>
    <w:p w:rsidR="006A7A28" w:rsidRPr="005B2110" w:rsidRDefault="006A7A28" w:rsidP="00A73D2A">
      <w:pPr>
        <w:spacing w:after="0" w:line="276" w:lineRule="auto"/>
        <w:jc w:val="both"/>
        <w:rPr>
          <w:rFonts w:ascii="Trebuchet MS" w:eastAsia="TimesNewRoman" w:hAnsi="Trebuchet MS"/>
        </w:rPr>
      </w:pPr>
      <w:r w:rsidRPr="005B2110">
        <w:rPr>
          <w:rFonts w:ascii="Trebuchet MS" w:eastAsia="TimesNewRoman" w:hAnsi="Trebuchet MS"/>
        </w:rPr>
        <w:t>- asigură funcționarea biroului GAL prin asigurarea resurselor financiare, umane, echipamente de birou</w:t>
      </w:r>
      <w:r w:rsidR="002A14E4" w:rsidRPr="005B2110">
        <w:rPr>
          <w:rFonts w:ascii="Trebuchet MS" w:eastAsia="TimesNewRoman" w:hAnsi="Trebuchet MS"/>
        </w:rPr>
        <w:t>;</w:t>
      </w:r>
    </w:p>
    <w:p w:rsidR="00A73D2A" w:rsidRPr="005B2110" w:rsidRDefault="00A73D2A" w:rsidP="00A73D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eastAsia="TimesNewRoman" w:hAnsi="Trebuchet MS"/>
        </w:rPr>
        <w:t xml:space="preserve">este responsabil pentru activitățile legate de implementarea proiectelor în cadrul GAL, precum: </w:t>
      </w:r>
      <w:r w:rsidRPr="005B2110">
        <w:rPr>
          <w:rFonts w:ascii="Trebuchet MS" w:hAnsi="Trebuchet MS"/>
        </w:rPr>
        <w:t>luarea deciziilor asupra implement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>rii proiectelor, gestion</w:t>
      </w:r>
      <w:r w:rsidRPr="005B2110">
        <w:rPr>
          <w:rFonts w:ascii="Trebuchet MS" w:hAnsi="Trebuchet MS" w:cs="TimesNewRomanPSMT"/>
        </w:rPr>
        <w:t>area zilnică a</w:t>
      </w:r>
      <w:r w:rsidRPr="005B2110">
        <w:rPr>
          <w:rFonts w:ascii="Trebuchet MS" w:hAnsi="Trebuchet MS"/>
        </w:rPr>
        <w:t xml:space="preserve"> proiectelor, executarea corect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a procedurilor de gestionare a resurselor, monitorizarea și raportarea la timp despre realiz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 xml:space="preserve">rile </w:t>
      </w:r>
      <w:r w:rsidRPr="005B2110">
        <w:rPr>
          <w:rFonts w:ascii="Trebuchet MS" w:hAnsi="Trebuchet MS" w:cs="TimesNewRomanPSMT"/>
        </w:rPr>
        <w:t>ș</w:t>
      </w:r>
      <w:r w:rsidRPr="005B2110">
        <w:rPr>
          <w:rFonts w:ascii="Trebuchet MS" w:hAnsi="Trebuchet MS"/>
        </w:rPr>
        <w:t>i rezultatele proiectelor;</w:t>
      </w:r>
    </w:p>
    <w:p w:rsidR="00E26602" w:rsidRPr="005B2110" w:rsidRDefault="00E26602" w:rsidP="00E26602">
      <w:pPr>
        <w:pStyle w:val="ListParagraph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eastAsia="Times New Roman" w:hAnsi="Trebuchet MS"/>
          <w:bCs/>
          <w:kern w:val="36"/>
          <w:lang w:eastAsia="hu-HU"/>
        </w:rPr>
        <w:t>verificarea, evaluarea și selectarea proiectelor;</w:t>
      </w:r>
    </w:p>
    <w:p w:rsidR="00A73D2A" w:rsidRPr="005B2110" w:rsidRDefault="00A73D2A" w:rsidP="00A73D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semneaz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contracte cu furnizorii, clien</w:t>
      </w:r>
      <w:r w:rsidRPr="005B2110">
        <w:rPr>
          <w:rFonts w:ascii="Trebuchet MS" w:hAnsi="Trebuchet MS" w:cs="TimesNewRomanPSMT"/>
        </w:rPr>
        <w:t>ț</w:t>
      </w:r>
      <w:r w:rsidRPr="005B2110">
        <w:rPr>
          <w:rFonts w:ascii="Trebuchet MS" w:hAnsi="Trebuchet MS"/>
        </w:rPr>
        <w:t>ii, și partenerii GAL;</w:t>
      </w:r>
    </w:p>
    <w:p w:rsidR="00A73D2A" w:rsidRPr="005B2110" w:rsidRDefault="00A73D2A" w:rsidP="00A73D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semneaz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referate de investi</w:t>
      </w:r>
      <w:r w:rsidRPr="005B2110">
        <w:rPr>
          <w:rFonts w:ascii="Trebuchet MS" w:hAnsi="Trebuchet MS" w:cs="TimesNewRomanPSMT"/>
        </w:rPr>
        <w:t>ț</w:t>
      </w:r>
      <w:r w:rsidRPr="005B2110">
        <w:rPr>
          <w:rFonts w:ascii="Trebuchet MS" w:hAnsi="Trebuchet MS"/>
        </w:rPr>
        <w:t>ii, statele de plat</w:t>
      </w:r>
      <w:r w:rsidRPr="005B2110">
        <w:rPr>
          <w:rFonts w:ascii="Trebuchet MS" w:hAnsi="Trebuchet MS" w:cs="TimesNewRomanPSMT"/>
        </w:rPr>
        <w:t>ă ș</w:t>
      </w:r>
      <w:r w:rsidRPr="005B2110">
        <w:rPr>
          <w:rFonts w:ascii="Trebuchet MS" w:hAnsi="Trebuchet MS"/>
        </w:rPr>
        <w:t>i rapoartele financiare ale organizației;</w:t>
      </w:r>
    </w:p>
    <w:p w:rsidR="00A73D2A" w:rsidRPr="005B2110" w:rsidRDefault="00A73D2A" w:rsidP="00A73D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rebuchet MS" w:eastAsia="TimesNewRoman" w:hAnsi="Trebuchet MS"/>
        </w:rPr>
      </w:pPr>
      <w:r w:rsidRPr="005B2110">
        <w:rPr>
          <w:rFonts w:ascii="Trebuchet MS" w:hAnsi="Trebuchet MS"/>
        </w:rPr>
        <w:t>stabile</w:t>
      </w:r>
      <w:r w:rsidRPr="005B2110">
        <w:rPr>
          <w:rFonts w:ascii="Trebuchet MS" w:hAnsi="Trebuchet MS" w:cs="TimesNewRomanPSMT"/>
        </w:rPr>
        <w:t>ș</w:t>
      </w:r>
      <w:r w:rsidRPr="005B2110">
        <w:rPr>
          <w:rFonts w:ascii="Trebuchet MS" w:hAnsi="Trebuchet MS"/>
        </w:rPr>
        <w:t>te sarcinile colaboratorilor din subordine, termenele-limit</w:t>
      </w:r>
      <w:r w:rsidRPr="005B2110">
        <w:rPr>
          <w:rFonts w:ascii="Trebuchet MS" w:hAnsi="Trebuchet MS" w:cs="TimesNewRomanPSMT"/>
        </w:rPr>
        <w:t>ă ș</w:t>
      </w:r>
      <w:r w:rsidRPr="005B2110">
        <w:rPr>
          <w:rFonts w:ascii="Trebuchet MS" w:hAnsi="Trebuchet MS"/>
        </w:rPr>
        <w:t>i modalit</w:t>
      </w:r>
      <w:r w:rsidRPr="005B2110">
        <w:rPr>
          <w:rFonts w:ascii="Trebuchet MS" w:hAnsi="Trebuchet MS" w:cs="TimesNewRomanPSMT"/>
        </w:rPr>
        <w:t>ăț</w:t>
      </w:r>
      <w:r w:rsidRPr="005B2110">
        <w:rPr>
          <w:rFonts w:ascii="Trebuchet MS" w:hAnsi="Trebuchet MS"/>
        </w:rPr>
        <w:t>ile de m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>surare a gradului de realizare a obiectivelor;</w:t>
      </w:r>
    </w:p>
    <w:p w:rsidR="00A73D2A" w:rsidRPr="005B2110" w:rsidRDefault="00A73D2A" w:rsidP="00A73D2A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rebuchet MS" w:eastAsia="TimesNewRoman" w:hAnsi="Trebuchet MS"/>
        </w:rPr>
      </w:pPr>
      <w:r w:rsidRPr="005B2110">
        <w:rPr>
          <w:rFonts w:ascii="Trebuchet MS" w:hAnsi="Trebuchet MS"/>
        </w:rPr>
        <w:t>reprezint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organiza</w:t>
      </w:r>
      <w:r w:rsidRPr="005B2110">
        <w:rPr>
          <w:rFonts w:ascii="Trebuchet MS" w:hAnsi="Trebuchet MS" w:cs="TimesNewRomanPSMT"/>
        </w:rPr>
        <w:t>ț</w:t>
      </w:r>
      <w:r w:rsidRPr="005B2110">
        <w:rPr>
          <w:rFonts w:ascii="Trebuchet MS" w:hAnsi="Trebuchet MS"/>
        </w:rPr>
        <w:t>ia fa</w:t>
      </w:r>
      <w:r w:rsidRPr="005B2110">
        <w:rPr>
          <w:rFonts w:ascii="Trebuchet MS" w:hAnsi="Trebuchet MS" w:cs="TimesNewRomanPSMT"/>
        </w:rPr>
        <w:t xml:space="preserve">ță </w:t>
      </w:r>
      <w:r w:rsidRPr="005B2110">
        <w:rPr>
          <w:rFonts w:ascii="Trebuchet MS" w:hAnsi="Trebuchet MS"/>
        </w:rPr>
        <w:t>de organele de control de specialitate, în relația cu furnizorii, clien</w:t>
      </w:r>
      <w:r w:rsidRPr="005B2110">
        <w:rPr>
          <w:rFonts w:ascii="Trebuchet MS" w:hAnsi="Trebuchet MS" w:cs="TimesNewRomanPSMT"/>
        </w:rPr>
        <w:t>ț</w:t>
      </w:r>
      <w:r w:rsidRPr="005B2110">
        <w:rPr>
          <w:rFonts w:ascii="Trebuchet MS" w:hAnsi="Trebuchet MS"/>
        </w:rPr>
        <w:t>ii, beneficiarii, persoanele/organiza</w:t>
      </w:r>
      <w:r w:rsidRPr="005B2110">
        <w:rPr>
          <w:rFonts w:ascii="Trebuchet MS" w:hAnsi="Trebuchet MS" w:cs="TimesNewRomanPSMT"/>
        </w:rPr>
        <w:t>ț</w:t>
      </w:r>
      <w:r w:rsidRPr="005B2110">
        <w:rPr>
          <w:rFonts w:ascii="Trebuchet MS" w:hAnsi="Trebuchet MS"/>
        </w:rPr>
        <w:t xml:space="preserve">iile din </w:t>
      </w:r>
      <w:r w:rsidRPr="005B2110">
        <w:rPr>
          <w:rFonts w:ascii="Trebuchet MS" w:hAnsi="Trebuchet MS" w:cs="TimesNewRomanPSMT"/>
        </w:rPr>
        <w:t>ț</w:t>
      </w:r>
      <w:r w:rsidRPr="005B2110">
        <w:rPr>
          <w:rFonts w:ascii="Trebuchet MS" w:hAnsi="Trebuchet MS"/>
        </w:rPr>
        <w:t>ar</w:t>
      </w:r>
      <w:r w:rsidRPr="005B2110">
        <w:rPr>
          <w:rFonts w:ascii="Trebuchet MS" w:hAnsi="Trebuchet MS" w:cs="TimesNewRomanPSMT"/>
        </w:rPr>
        <w:t>ă ș</w:t>
      </w:r>
      <w:r w:rsidRPr="005B2110">
        <w:rPr>
          <w:rFonts w:ascii="Trebuchet MS" w:hAnsi="Trebuchet MS"/>
        </w:rPr>
        <w:t>i din str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>in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>tate.</w:t>
      </w:r>
    </w:p>
    <w:p w:rsidR="00230DF4" w:rsidRPr="005B2110" w:rsidRDefault="00230DF4" w:rsidP="00230DF4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rebuchet MS" w:eastAsia="TimesNewRoman" w:hAnsi="Trebuchet MS"/>
        </w:rPr>
      </w:pPr>
      <w:r w:rsidRPr="005B2110">
        <w:rPr>
          <w:rFonts w:ascii="Trebuchet MS" w:eastAsia="TimesNewRoman" w:hAnsi="Trebuchet MS"/>
        </w:rPr>
        <w:t xml:space="preserve">este responsabil pentru activitățile legate de comunicare și informare precum: </w:t>
      </w:r>
      <w:r w:rsidRPr="005B2110">
        <w:rPr>
          <w:rFonts w:ascii="Trebuchet MS" w:hAnsi="Trebuchet MS"/>
        </w:rPr>
        <w:t>întâlniri conferințe tematice,</w:t>
      </w:r>
      <w:r w:rsidRPr="005B2110">
        <w:rPr>
          <w:rFonts w:ascii="Trebuchet MS" w:eastAsia="TimesNewRoman" w:hAnsi="Trebuchet MS"/>
        </w:rPr>
        <w:t xml:space="preserve"> </w:t>
      </w:r>
      <w:r w:rsidR="00E26602" w:rsidRPr="005B2110">
        <w:rPr>
          <w:rFonts w:ascii="Trebuchet MS" w:hAnsi="Trebuchet MS"/>
        </w:rPr>
        <w:t>seminări</w:t>
      </w:r>
      <w:r w:rsidRPr="005B2110">
        <w:rPr>
          <w:rFonts w:ascii="Trebuchet MS" w:hAnsi="Trebuchet MS"/>
        </w:rPr>
        <w:t xml:space="preserve">, grupuri de lucru, </w:t>
      </w:r>
      <w:r w:rsidR="00E26602" w:rsidRPr="005B2110">
        <w:rPr>
          <w:rFonts w:ascii="Trebuchet MS" w:hAnsi="Trebuchet MS"/>
        </w:rPr>
        <w:t>pregătire</w:t>
      </w:r>
      <w:r w:rsidRPr="005B2110">
        <w:rPr>
          <w:rFonts w:ascii="Trebuchet MS" w:hAnsi="Trebuchet MS"/>
        </w:rPr>
        <w:t xml:space="preserve"> de afi</w:t>
      </w:r>
      <w:r w:rsidRPr="005B2110">
        <w:rPr>
          <w:rFonts w:ascii="Trebuchet MS" w:hAnsi="Trebuchet MS" w:cs="TimesNewRomanPSMT"/>
        </w:rPr>
        <w:t>ș</w:t>
      </w:r>
      <w:r w:rsidRPr="005B2110">
        <w:rPr>
          <w:rFonts w:ascii="Trebuchet MS" w:hAnsi="Trebuchet MS"/>
        </w:rPr>
        <w:t>e și publica</w:t>
      </w:r>
      <w:r w:rsidRPr="005B2110">
        <w:rPr>
          <w:rFonts w:ascii="Trebuchet MS" w:hAnsi="Trebuchet MS" w:cs="TimesNewRomanPSMT"/>
        </w:rPr>
        <w:t>ț</w:t>
      </w:r>
      <w:r w:rsidRPr="005B2110">
        <w:rPr>
          <w:rFonts w:ascii="Trebuchet MS" w:hAnsi="Trebuchet MS"/>
        </w:rPr>
        <w:t xml:space="preserve">ii, </w:t>
      </w:r>
      <w:r w:rsidR="00E26602" w:rsidRPr="005B2110">
        <w:rPr>
          <w:rFonts w:ascii="Trebuchet MS" w:hAnsi="Trebuchet MS"/>
        </w:rPr>
        <w:t>pregătirea</w:t>
      </w:r>
      <w:r w:rsidRPr="005B2110">
        <w:rPr>
          <w:rFonts w:ascii="Trebuchet MS" w:hAnsi="Trebuchet MS"/>
        </w:rPr>
        <w:t xml:space="preserve"> </w:t>
      </w:r>
      <w:r w:rsidRPr="005B2110">
        <w:rPr>
          <w:rFonts w:ascii="Trebuchet MS" w:hAnsi="Trebuchet MS" w:cs="TimesNewRomanPSMT"/>
        </w:rPr>
        <w:t>ș</w:t>
      </w:r>
      <w:r w:rsidRPr="005B2110">
        <w:rPr>
          <w:rFonts w:ascii="Trebuchet MS" w:hAnsi="Trebuchet MS"/>
        </w:rPr>
        <w:t xml:space="preserve">i diseminare de materiale mas-media </w:t>
      </w:r>
    </w:p>
    <w:p w:rsidR="00230DF4" w:rsidRPr="005B2110" w:rsidRDefault="00230DF4" w:rsidP="00230DF4">
      <w:pPr>
        <w:pStyle w:val="ListParagraph"/>
        <w:numPr>
          <w:ilvl w:val="0"/>
          <w:numId w:val="2"/>
        </w:numPr>
        <w:spacing w:after="0" w:line="276" w:lineRule="auto"/>
        <w:ind w:left="284"/>
        <w:jc w:val="both"/>
        <w:rPr>
          <w:rFonts w:ascii="Trebuchet MS" w:hAnsi="Trebuchet MS"/>
          <w:lang w:val="it-IT"/>
        </w:rPr>
      </w:pPr>
      <w:r w:rsidRPr="005B2110">
        <w:rPr>
          <w:rFonts w:ascii="Trebuchet MS" w:hAnsi="Trebuchet MS"/>
          <w:lang w:val="it-IT"/>
        </w:rPr>
        <w:t>menține legătura între compartimentul administrativ și structurile de organizare și funcționare a GAL - Adunare Generala, Consiliul Director, Comitetul de selectare a proiectelor;</w:t>
      </w:r>
    </w:p>
    <w:p w:rsidR="00230DF4" w:rsidRPr="005B2110" w:rsidRDefault="00230DF4" w:rsidP="00230DF4">
      <w:pPr>
        <w:pStyle w:val="ListParagraph"/>
        <w:numPr>
          <w:ilvl w:val="0"/>
          <w:numId w:val="2"/>
        </w:numPr>
        <w:spacing w:after="0" w:line="276" w:lineRule="auto"/>
        <w:ind w:left="284"/>
        <w:jc w:val="both"/>
        <w:rPr>
          <w:rFonts w:ascii="Trebuchet MS" w:hAnsi="Trebuchet MS"/>
          <w:lang w:val="it-IT"/>
        </w:rPr>
      </w:pPr>
      <w:r w:rsidRPr="005B2110">
        <w:rPr>
          <w:rFonts w:ascii="Trebuchet MS" w:hAnsi="Trebuchet MS"/>
          <w:lang w:val="it-IT"/>
        </w:rPr>
        <w:t>coordonează activitățile de cooperare derulate de GAL - identifică parteneri;</w:t>
      </w:r>
    </w:p>
    <w:p w:rsidR="005C3B33" w:rsidRPr="005B2110" w:rsidRDefault="005C3B33" w:rsidP="00A73D2A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i/>
        </w:rPr>
      </w:pPr>
      <w:r w:rsidRPr="005B2110">
        <w:rPr>
          <w:rFonts w:ascii="Trebuchet MS" w:hAnsi="Trebuchet MS"/>
          <w:u w:val="single"/>
        </w:rPr>
        <w:t>Postul imediat superior/este subordonat</w:t>
      </w:r>
      <w:r w:rsidRPr="005B2110">
        <w:rPr>
          <w:rFonts w:ascii="Trebuchet MS" w:hAnsi="Trebuchet MS"/>
          <w:i/>
        </w:rPr>
        <w:t xml:space="preserve">: </w:t>
      </w:r>
      <w:r w:rsidR="007B6F67" w:rsidRPr="005B2110">
        <w:rPr>
          <w:rFonts w:ascii="Trebuchet MS" w:hAnsi="Trebuchet MS"/>
        </w:rPr>
        <w:t>Consiliul Director</w:t>
      </w:r>
    </w:p>
    <w:p w:rsidR="005C3B33" w:rsidRPr="005B2110" w:rsidRDefault="005C3B33" w:rsidP="00A73D2A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</w:rPr>
      </w:pPr>
      <w:r w:rsidRPr="005B2110">
        <w:rPr>
          <w:rFonts w:ascii="Trebuchet MS" w:hAnsi="Trebuchet MS"/>
          <w:u w:val="single"/>
        </w:rPr>
        <w:t>Subordon</w:t>
      </w:r>
      <w:r w:rsidRPr="005B2110">
        <w:rPr>
          <w:rFonts w:ascii="Trebuchet MS" w:hAnsi="Trebuchet MS" w:cs="TimesNewRomanPSMT"/>
          <w:u w:val="single"/>
        </w:rPr>
        <w:t>ă</w:t>
      </w:r>
      <w:r w:rsidRPr="005B2110">
        <w:rPr>
          <w:rFonts w:ascii="Trebuchet MS" w:hAnsi="Trebuchet MS"/>
          <w:u w:val="single"/>
        </w:rPr>
        <w:t>ri</w:t>
      </w:r>
      <w:r w:rsidRPr="005B2110">
        <w:rPr>
          <w:rFonts w:ascii="Trebuchet MS" w:hAnsi="Trebuchet MS"/>
          <w:i/>
        </w:rPr>
        <w:t>:</w:t>
      </w:r>
      <w:r w:rsidR="00E26602" w:rsidRPr="005B2110">
        <w:rPr>
          <w:rFonts w:ascii="Trebuchet MS" w:hAnsi="Trebuchet MS"/>
        </w:rPr>
        <w:t xml:space="preserve"> angajat </w:t>
      </w:r>
      <w:r w:rsidRPr="005B2110">
        <w:rPr>
          <w:rFonts w:ascii="Trebuchet MS" w:hAnsi="Trebuchet MS"/>
        </w:rPr>
        <w:t xml:space="preserve">pentru activități de </w:t>
      </w:r>
      <w:r w:rsidR="00E26602" w:rsidRPr="005B2110">
        <w:rPr>
          <w:rFonts w:ascii="Trebuchet MS" w:hAnsi="Trebuchet MS"/>
        </w:rPr>
        <w:t>gestiune financiară</w:t>
      </w:r>
      <w:r w:rsidRPr="005B2110">
        <w:rPr>
          <w:rFonts w:ascii="Trebuchet MS" w:hAnsi="Trebuchet MS"/>
        </w:rPr>
        <w:t>, exper</w:t>
      </w:r>
      <w:r w:rsidRPr="005B2110">
        <w:rPr>
          <w:rFonts w:ascii="Trebuchet MS" w:hAnsi="Trebuchet MS" w:cs="TimesNewRomanPSMT"/>
        </w:rPr>
        <w:t>ți</w:t>
      </w:r>
      <w:r w:rsidRPr="005B2110">
        <w:rPr>
          <w:rFonts w:ascii="Trebuchet MS" w:hAnsi="Trebuchet MS"/>
        </w:rPr>
        <w:t>, animatori, responsabil financiar – contabil, consultanți externi.</w:t>
      </w:r>
    </w:p>
    <w:p w:rsidR="005C3B33" w:rsidRPr="005B2110" w:rsidRDefault="005C3B33" w:rsidP="00A73D2A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i/>
        </w:rPr>
      </w:pPr>
      <w:r w:rsidRPr="005B2110">
        <w:rPr>
          <w:rFonts w:ascii="Trebuchet MS" w:hAnsi="Trebuchet MS"/>
          <w:u w:val="single"/>
        </w:rPr>
        <w:t>Este înlocuit de</w:t>
      </w:r>
      <w:r w:rsidR="00665C29" w:rsidRPr="005B2110">
        <w:rPr>
          <w:rFonts w:ascii="Trebuchet MS" w:hAnsi="Trebuchet MS"/>
          <w:u w:val="single"/>
        </w:rPr>
        <w:t xml:space="preserve"> către</w:t>
      </w:r>
      <w:r w:rsidRPr="005B2110">
        <w:rPr>
          <w:rFonts w:ascii="Trebuchet MS" w:hAnsi="Trebuchet MS"/>
          <w:i/>
        </w:rPr>
        <w:t>:</w:t>
      </w:r>
      <w:r w:rsidRPr="005B2110">
        <w:rPr>
          <w:rFonts w:ascii="Trebuchet MS" w:hAnsi="Trebuchet MS"/>
        </w:rPr>
        <w:t xml:space="preserve"> persoana desemnat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de c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 xml:space="preserve">tre </w:t>
      </w:r>
      <w:r w:rsidR="007B6F67" w:rsidRPr="005B2110">
        <w:rPr>
          <w:rFonts w:ascii="Trebuchet MS" w:hAnsi="Trebuchet MS"/>
        </w:rPr>
        <w:t>Consiliul Director</w:t>
      </w:r>
    </w:p>
    <w:p w:rsidR="00B02A79" w:rsidRPr="005B2110" w:rsidRDefault="002D5AEF" w:rsidP="00A73D2A">
      <w:pPr>
        <w:spacing w:after="0" w:line="276" w:lineRule="auto"/>
        <w:jc w:val="both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>Pregă</w:t>
      </w:r>
      <w:r w:rsidR="00B02A79" w:rsidRPr="005B2110">
        <w:rPr>
          <w:rFonts w:ascii="Trebuchet MS" w:hAnsi="Trebuchet MS"/>
          <w:u w:val="single"/>
        </w:rPr>
        <w:t>tire</w:t>
      </w:r>
      <w:r w:rsidR="00665C29" w:rsidRPr="005B2110">
        <w:rPr>
          <w:rFonts w:ascii="Trebuchet MS" w:hAnsi="Trebuchet MS"/>
          <w:u w:val="single"/>
        </w:rPr>
        <w:t>a</w:t>
      </w:r>
      <w:r w:rsidR="00B02A79" w:rsidRPr="005B2110">
        <w:rPr>
          <w:rFonts w:ascii="Trebuchet MS" w:hAnsi="Trebuchet MS"/>
          <w:u w:val="single"/>
        </w:rPr>
        <w:t xml:space="preserve"> necesar</w:t>
      </w:r>
      <w:r w:rsidRPr="005B2110">
        <w:rPr>
          <w:rFonts w:ascii="Trebuchet MS" w:hAnsi="Trebuchet MS"/>
          <w:u w:val="single"/>
        </w:rPr>
        <w:t>ă</w:t>
      </w:r>
      <w:r w:rsidR="00B02A79" w:rsidRPr="005B2110">
        <w:rPr>
          <w:rFonts w:ascii="Trebuchet MS" w:hAnsi="Trebuchet MS"/>
          <w:u w:val="single"/>
        </w:rPr>
        <w:t xml:space="preserve"> postului de munca:</w:t>
      </w:r>
    </w:p>
    <w:p w:rsidR="00B02A79" w:rsidRPr="005B2110" w:rsidRDefault="00B02A79" w:rsidP="00A73D2A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-</w:t>
      </w:r>
      <w:r w:rsidR="009E3175" w:rsidRPr="005B2110">
        <w:rPr>
          <w:rFonts w:ascii="Trebuchet MS" w:hAnsi="Trebuchet MS"/>
        </w:rPr>
        <w:t xml:space="preserve"> </w:t>
      </w:r>
      <w:r w:rsidRPr="005B2110">
        <w:rPr>
          <w:rFonts w:ascii="Trebuchet MS" w:hAnsi="Trebuchet MS"/>
        </w:rPr>
        <w:t>Studii superioare</w:t>
      </w:r>
      <w:r w:rsidR="002D5AEF" w:rsidRPr="005B2110">
        <w:rPr>
          <w:rFonts w:ascii="Trebuchet MS" w:hAnsi="Trebuchet MS"/>
        </w:rPr>
        <w:t xml:space="preserve"> î</w:t>
      </w:r>
      <w:r w:rsidRPr="005B2110">
        <w:rPr>
          <w:rFonts w:ascii="Trebuchet MS" w:hAnsi="Trebuchet MS"/>
        </w:rPr>
        <w:t>n domenii relevante pentru activitatea GAL (economie, inginerie)</w:t>
      </w:r>
    </w:p>
    <w:p w:rsidR="002D5AEF" w:rsidRPr="005B2110" w:rsidRDefault="00B02A79" w:rsidP="00E1306A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- Experiență</w:t>
      </w:r>
      <w:r w:rsidR="00665C29" w:rsidRPr="005B2110">
        <w:rPr>
          <w:rFonts w:ascii="Trebuchet MS" w:hAnsi="Trebuchet MS"/>
        </w:rPr>
        <w:t xml:space="preserve"> î</w:t>
      </w:r>
      <w:r w:rsidR="002D5AEF" w:rsidRPr="005B2110">
        <w:rPr>
          <w:rFonts w:ascii="Trebuchet MS" w:hAnsi="Trebuchet MS"/>
        </w:rPr>
        <w:t>n management de minim 2 ani</w:t>
      </w:r>
    </w:p>
    <w:p w:rsidR="002D5AEF" w:rsidRPr="005B2110" w:rsidRDefault="002D5AEF" w:rsidP="00A73D2A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  <w:lang w:val="it-IT"/>
        </w:rPr>
        <w:t xml:space="preserve">- </w:t>
      </w:r>
      <w:r w:rsidRPr="005B2110">
        <w:rPr>
          <w:rFonts w:ascii="Trebuchet MS" w:hAnsi="Trebuchet MS"/>
        </w:rPr>
        <w:t>Studii si cursuri de specialitate, profesionale și recunoscute de Ministerul Muncii în următoarele domenii: Ma</w:t>
      </w:r>
      <w:r w:rsidR="00230DF4" w:rsidRPr="005B2110">
        <w:rPr>
          <w:rFonts w:ascii="Trebuchet MS" w:hAnsi="Trebuchet MS"/>
        </w:rPr>
        <w:t>nager de proiect, Expert Achiziț</w:t>
      </w:r>
      <w:r w:rsidRPr="005B2110">
        <w:rPr>
          <w:rFonts w:ascii="Trebuchet MS" w:hAnsi="Trebuchet MS"/>
        </w:rPr>
        <w:t>ii Publice și Expert în Parteneriatul Public-Privat</w:t>
      </w:r>
    </w:p>
    <w:p w:rsidR="002D5AEF" w:rsidRPr="005B2110" w:rsidRDefault="002D5AEF" w:rsidP="00A73D2A">
      <w:pPr>
        <w:spacing w:after="0" w:line="276" w:lineRule="auto"/>
        <w:jc w:val="both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>Cunoșt</w:t>
      </w:r>
      <w:r w:rsidR="00665C29" w:rsidRPr="005B2110">
        <w:rPr>
          <w:rFonts w:ascii="Trebuchet MS" w:hAnsi="Trebuchet MS"/>
          <w:u w:val="single"/>
        </w:rPr>
        <w:t>i</w:t>
      </w:r>
      <w:r w:rsidRPr="005B2110">
        <w:rPr>
          <w:rFonts w:ascii="Trebuchet MS" w:hAnsi="Trebuchet MS"/>
          <w:u w:val="single"/>
        </w:rPr>
        <w:t>nțe:</w:t>
      </w:r>
    </w:p>
    <w:p w:rsidR="002D5AEF" w:rsidRPr="005B2110" w:rsidRDefault="00B02A79" w:rsidP="00A73D2A">
      <w:pPr>
        <w:spacing w:after="0" w:line="276" w:lineRule="auto"/>
        <w:jc w:val="both"/>
        <w:rPr>
          <w:rFonts w:ascii="Trebuchet MS" w:hAnsi="Trebuchet MS"/>
          <w:lang w:val="it-IT"/>
        </w:rPr>
      </w:pPr>
      <w:r w:rsidRPr="005B2110">
        <w:rPr>
          <w:rFonts w:ascii="Trebuchet MS" w:hAnsi="Trebuchet MS"/>
        </w:rPr>
        <w:t>-</w:t>
      </w:r>
      <w:r w:rsidR="002D5AEF" w:rsidRPr="005B2110">
        <w:rPr>
          <w:rFonts w:ascii="Trebuchet MS" w:hAnsi="Trebuchet MS"/>
          <w:lang w:val="it-IT"/>
        </w:rPr>
        <w:t xml:space="preserve"> Cursuri de specialitate</w:t>
      </w:r>
      <w:r w:rsidR="009E4960" w:rsidRPr="005B2110">
        <w:rPr>
          <w:rFonts w:ascii="Trebuchet MS" w:hAnsi="Trebuchet MS"/>
          <w:lang w:val="it-IT"/>
        </w:rPr>
        <w:t xml:space="preserve"> sau sesiuni de instruire</w:t>
      </w:r>
      <w:r w:rsidR="002D5AEF" w:rsidRPr="005B2110">
        <w:rPr>
          <w:rFonts w:ascii="Trebuchet MS" w:hAnsi="Trebuchet MS"/>
          <w:lang w:val="it-IT"/>
        </w:rPr>
        <w:t xml:space="preserve"> în domeniile: Relații publice si comunicare, Analiza Cost-beneficiu și Evaluare si monitorizare.</w:t>
      </w:r>
    </w:p>
    <w:p w:rsidR="00B02A79" w:rsidRPr="005B2110" w:rsidRDefault="00B02A79" w:rsidP="00A73D2A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- Cunoașterea Strategiei de Dezvoltare Locală a teritoriului</w:t>
      </w:r>
    </w:p>
    <w:p w:rsidR="00B02A79" w:rsidRPr="005B2110" w:rsidRDefault="00B02A79" w:rsidP="00A73D2A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- Cunoașterea </w:t>
      </w:r>
      <w:r w:rsidRPr="005B2110">
        <w:rPr>
          <w:rFonts w:ascii="Trebuchet MS" w:eastAsia="SymbolMT" w:hAnsi="Trebuchet MS"/>
        </w:rPr>
        <w:t>Planului Național de Dezvoltare Rurală și Programul LEADER</w:t>
      </w:r>
    </w:p>
    <w:p w:rsidR="00E1306A" w:rsidRPr="005B2110" w:rsidRDefault="00230DF4" w:rsidP="00A73D2A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- </w:t>
      </w:r>
      <w:r w:rsidR="00B02A79" w:rsidRPr="005B2110">
        <w:rPr>
          <w:rFonts w:ascii="Trebuchet MS" w:hAnsi="Trebuchet MS"/>
        </w:rPr>
        <w:t xml:space="preserve">Cunoașterea la nivel mediu </w:t>
      </w:r>
      <w:r w:rsidR="00B02A79" w:rsidRPr="005B2110">
        <w:rPr>
          <w:rFonts w:ascii="Trebuchet MS" w:eastAsia="SymbolMT" w:hAnsi="Trebuchet MS"/>
        </w:rPr>
        <w:t xml:space="preserve">(citit/scris/conversat) </w:t>
      </w:r>
      <w:r w:rsidR="00665C29" w:rsidRPr="005B2110">
        <w:rPr>
          <w:rFonts w:ascii="Trebuchet MS" w:hAnsi="Trebuchet MS"/>
        </w:rPr>
        <w:t>a uneia</w:t>
      </w:r>
      <w:r w:rsidR="00B02A79" w:rsidRPr="005B2110">
        <w:rPr>
          <w:rFonts w:ascii="Trebuchet MS" w:hAnsi="Trebuchet MS"/>
        </w:rPr>
        <w:t xml:space="preserve"> dintre limbile de lucru ale UE (engleză/germană)</w:t>
      </w:r>
    </w:p>
    <w:p w:rsidR="00E1306A" w:rsidRPr="005B2110" w:rsidRDefault="00E1306A" w:rsidP="00A73D2A">
      <w:pPr>
        <w:spacing w:after="0" w:line="276" w:lineRule="auto"/>
        <w:jc w:val="both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 xml:space="preserve">Alte </w:t>
      </w:r>
      <w:r w:rsidR="005B2110" w:rsidRPr="005B2110">
        <w:rPr>
          <w:rFonts w:ascii="Trebuchet MS" w:hAnsi="Trebuchet MS"/>
          <w:u w:val="single"/>
        </w:rPr>
        <w:t>cerințe</w:t>
      </w:r>
      <w:r w:rsidRPr="005B2110">
        <w:rPr>
          <w:rFonts w:ascii="Trebuchet MS" w:hAnsi="Trebuchet MS"/>
          <w:u w:val="single"/>
        </w:rPr>
        <w:t xml:space="preserve">: </w:t>
      </w:r>
    </w:p>
    <w:p w:rsidR="00E1306A" w:rsidRPr="005B2110" w:rsidRDefault="00E1306A" w:rsidP="00E1306A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lastRenderedPageBreak/>
        <w:t xml:space="preserve">Experiență în activități aferente programului </w:t>
      </w:r>
      <w:r w:rsidR="005B2110" w:rsidRPr="005B2110">
        <w:rPr>
          <w:rFonts w:ascii="Trebuchet MS" w:eastAsia="SymbolMT" w:hAnsi="Trebuchet MS"/>
        </w:rPr>
        <w:t>LEADER</w:t>
      </w:r>
      <w:r w:rsidR="005B2110" w:rsidRPr="005B2110">
        <w:rPr>
          <w:rFonts w:ascii="Trebuchet MS" w:hAnsi="Trebuchet MS"/>
        </w:rPr>
        <w:t xml:space="preserve"> </w:t>
      </w:r>
      <w:r w:rsidRPr="005B2110">
        <w:rPr>
          <w:rFonts w:ascii="Trebuchet MS" w:hAnsi="Trebuchet MS"/>
        </w:rPr>
        <w:t>în forma salariată de minim 1 an</w:t>
      </w:r>
    </w:p>
    <w:p w:rsidR="00EB3820" w:rsidRPr="005B2110" w:rsidRDefault="000419BA" w:rsidP="00A73D2A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Durata timpului de lucru: </w:t>
      </w:r>
      <w:del w:id="1" w:author="unu" w:date="2018-01-26T15:58:00Z">
        <w:r w:rsidRPr="005B2110" w:rsidDel="009F05DF">
          <w:rPr>
            <w:rFonts w:ascii="Trebuchet MS" w:hAnsi="Trebuchet MS"/>
          </w:rPr>
          <w:delText xml:space="preserve">40 </w:delText>
        </w:r>
      </w:del>
      <w:ins w:id="2" w:author="unu" w:date="2018-01-26T15:58:00Z">
        <w:r w:rsidR="009F05DF">
          <w:rPr>
            <w:rFonts w:ascii="Trebuchet MS" w:hAnsi="Trebuchet MS"/>
          </w:rPr>
          <w:t>min. 20</w:t>
        </w:r>
        <w:r w:rsidR="009F05DF" w:rsidRPr="005B2110">
          <w:rPr>
            <w:rFonts w:ascii="Trebuchet MS" w:hAnsi="Trebuchet MS"/>
          </w:rPr>
          <w:t xml:space="preserve"> </w:t>
        </w:r>
      </w:ins>
      <w:r w:rsidRPr="005B2110">
        <w:rPr>
          <w:rFonts w:ascii="Trebuchet MS" w:hAnsi="Trebuchet MS"/>
        </w:rPr>
        <w:t>ore/săptămână</w:t>
      </w:r>
    </w:p>
    <w:p w:rsidR="002D5AEF" w:rsidRPr="005B2110" w:rsidRDefault="002D5AEF" w:rsidP="00A73D2A">
      <w:pPr>
        <w:spacing w:after="0" w:line="276" w:lineRule="auto"/>
        <w:jc w:val="both"/>
        <w:rPr>
          <w:rFonts w:ascii="Trebuchet MS" w:eastAsia="TimesNewRoman" w:hAnsi="Trebuchet MS"/>
          <w:i/>
        </w:rPr>
      </w:pPr>
      <w:r w:rsidRPr="005B2110">
        <w:rPr>
          <w:rFonts w:ascii="Trebuchet MS" w:eastAsia="TimesNewRoman" w:hAnsi="Trebuchet MS"/>
          <w:i/>
        </w:rPr>
        <w:t>Responsabil cu gestiunea financiară</w:t>
      </w:r>
    </w:p>
    <w:p w:rsidR="00230DF4" w:rsidRPr="005B2110" w:rsidRDefault="00665C29" w:rsidP="00230DF4">
      <w:p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Atribuțiile postului</w:t>
      </w:r>
      <w:r w:rsidR="00230DF4" w:rsidRPr="005B2110">
        <w:rPr>
          <w:rFonts w:ascii="Trebuchet MS" w:hAnsi="Trebuchet MS"/>
        </w:rPr>
        <w:t>:</w:t>
      </w:r>
    </w:p>
    <w:p w:rsidR="002D5AEF" w:rsidRPr="005B2110" w:rsidRDefault="000419BA" w:rsidP="00230DF4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Gestionarea</w:t>
      </w:r>
      <w:r w:rsidR="00230DF4" w:rsidRPr="005B2110">
        <w:rPr>
          <w:rFonts w:ascii="Trebuchet MS" w:hAnsi="Trebuchet MS"/>
        </w:rPr>
        <w:t xml:space="preserve"> cheltuielilor de funcționare </w:t>
      </w:r>
      <w:r w:rsidRPr="005B2110">
        <w:rPr>
          <w:rFonts w:ascii="Trebuchet MS" w:hAnsi="Trebuchet MS"/>
        </w:rPr>
        <w:t>ș</w:t>
      </w:r>
      <w:r w:rsidR="00230DF4" w:rsidRPr="005B2110">
        <w:rPr>
          <w:rFonts w:ascii="Trebuchet MS" w:hAnsi="Trebuchet MS"/>
        </w:rPr>
        <w:t>i animare a</w:t>
      </w:r>
      <w:r w:rsidRPr="005B2110">
        <w:rPr>
          <w:rFonts w:ascii="Trebuchet MS" w:hAnsi="Trebuchet MS"/>
        </w:rPr>
        <w:t xml:space="preserve"> teritoriului GAL;</w:t>
      </w:r>
    </w:p>
    <w:p w:rsidR="000419BA" w:rsidRPr="005B2110" w:rsidRDefault="000419BA" w:rsidP="00230DF4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Supravegherea și controlul gesti</w:t>
      </w:r>
      <w:r w:rsidR="008A69FD" w:rsidRPr="005B2110">
        <w:rPr>
          <w:rFonts w:ascii="Trebuchet MS" w:hAnsi="Trebuchet MS"/>
        </w:rPr>
        <w:t>unii financiare;</w:t>
      </w:r>
    </w:p>
    <w:p w:rsidR="008A69FD" w:rsidRPr="005B2110" w:rsidRDefault="008A69FD" w:rsidP="00230DF4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Ține evidența documentației necesare a activității biroului;</w:t>
      </w:r>
    </w:p>
    <w:p w:rsidR="008A69FD" w:rsidRPr="005B2110" w:rsidRDefault="00665C29" w:rsidP="00230DF4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Întocmirea dosarelor cererilor</w:t>
      </w:r>
      <w:r w:rsidR="008A69FD" w:rsidRPr="005B2110">
        <w:rPr>
          <w:rFonts w:ascii="Trebuchet MS" w:hAnsi="Trebuchet MS"/>
        </w:rPr>
        <w:t xml:space="preserve"> de plată în vederea decontării chel</w:t>
      </w:r>
      <w:r w:rsidR="00E550D6" w:rsidRPr="005B2110">
        <w:rPr>
          <w:rFonts w:ascii="Trebuchet MS" w:hAnsi="Trebuchet MS"/>
        </w:rPr>
        <w:t xml:space="preserve">tuielilor de funcționare și </w:t>
      </w:r>
      <w:r w:rsidR="008A69FD" w:rsidRPr="005B2110">
        <w:rPr>
          <w:rFonts w:ascii="Trebuchet MS" w:hAnsi="Trebuchet MS"/>
        </w:rPr>
        <w:t>animare;</w:t>
      </w:r>
    </w:p>
    <w:p w:rsidR="008A69FD" w:rsidRPr="005B2110" w:rsidRDefault="008A69FD" w:rsidP="00EB0836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Evaluarea conformității a dosarelor de plată depuse de către beneficiari;</w:t>
      </w:r>
    </w:p>
    <w:p w:rsidR="00EB0836" w:rsidRPr="005B2110" w:rsidRDefault="00EB0836" w:rsidP="00EB0836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i/>
        </w:rPr>
      </w:pPr>
      <w:r w:rsidRPr="005B2110">
        <w:rPr>
          <w:rFonts w:ascii="Trebuchet MS" w:hAnsi="Trebuchet MS"/>
          <w:u w:val="single"/>
        </w:rPr>
        <w:t>Postul imediat superior/este subordonat</w:t>
      </w:r>
      <w:r w:rsidRPr="005B2110">
        <w:rPr>
          <w:rFonts w:ascii="Trebuchet MS" w:hAnsi="Trebuchet MS"/>
          <w:i/>
        </w:rPr>
        <w:t xml:space="preserve">: </w:t>
      </w:r>
      <w:r w:rsidRPr="005B2110">
        <w:rPr>
          <w:rFonts w:ascii="Trebuchet MS" w:hAnsi="Trebuchet MS"/>
        </w:rPr>
        <w:t>Responsabil administrativ/Manager</w:t>
      </w:r>
    </w:p>
    <w:p w:rsidR="00EB0836" w:rsidRPr="005B2110" w:rsidRDefault="00EB0836" w:rsidP="00EB0836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>Este înlocuit de</w:t>
      </w:r>
      <w:r w:rsidR="00665C29" w:rsidRPr="005B2110">
        <w:rPr>
          <w:rFonts w:ascii="Trebuchet MS" w:hAnsi="Trebuchet MS"/>
          <w:u w:val="single"/>
        </w:rPr>
        <w:t xml:space="preserve"> către</w:t>
      </w:r>
      <w:r w:rsidRPr="005B2110">
        <w:rPr>
          <w:rFonts w:ascii="Trebuchet MS" w:hAnsi="Trebuchet MS"/>
          <w:i/>
        </w:rPr>
        <w:t>:</w:t>
      </w:r>
      <w:r w:rsidRPr="005B2110">
        <w:rPr>
          <w:rFonts w:ascii="Trebuchet MS" w:hAnsi="Trebuchet MS"/>
        </w:rPr>
        <w:t xml:space="preserve"> persoana desemnat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de c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>tre Responsabil administrativ/Manager</w:t>
      </w:r>
      <w:r w:rsidRPr="005B2110">
        <w:rPr>
          <w:rFonts w:ascii="Trebuchet MS" w:hAnsi="Trebuchet MS"/>
          <w:u w:val="single"/>
        </w:rPr>
        <w:t xml:space="preserve"> Pregătire</w:t>
      </w:r>
      <w:r w:rsidR="00665C29" w:rsidRPr="005B2110">
        <w:rPr>
          <w:rFonts w:ascii="Trebuchet MS" w:hAnsi="Trebuchet MS"/>
          <w:u w:val="single"/>
        </w:rPr>
        <w:t>a</w:t>
      </w:r>
      <w:r w:rsidRPr="005B2110">
        <w:rPr>
          <w:rFonts w:ascii="Trebuchet MS" w:hAnsi="Trebuchet MS"/>
          <w:u w:val="single"/>
        </w:rPr>
        <w:t xml:space="preserve"> necesară postului de munca:</w:t>
      </w:r>
    </w:p>
    <w:p w:rsidR="00EB0836" w:rsidRPr="005B2110" w:rsidRDefault="00EB0836" w:rsidP="00EB0836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  <w:lang w:val="it-IT"/>
        </w:rPr>
      </w:pPr>
      <w:r w:rsidRPr="005B2110">
        <w:rPr>
          <w:rFonts w:ascii="Trebuchet MS" w:hAnsi="Trebuchet MS"/>
          <w:lang w:val="it-IT"/>
        </w:rPr>
        <w:t>Studii superioare</w:t>
      </w:r>
      <w:r w:rsidR="00300A75" w:rsidRPr="005B2110">
        <w:rPr>
          <w:rFonts w:ascii="Trebuchet MS" w:hAnsi="Trebuchet MS"/>
          <w:lang w:val="it-IT"/>
        </w:rPr>
        <w:t>;</w:t>
      </w:r>
    </w:p>
    <w:p w:rsidR="00EB0836" w:rsidRPr="005B2110" w:rsidRDefault="00EB0836" w:rsidP="00EB0836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Studii și cursuri de specialitate, profesionale și recunoscute de Ministerul Muncii în următoarele domenii: Manager de proiect, Expert Achiziții Publice, Expert Parteneriat Public-Privat</w:t>
      </w:r>
      <w:r w:rsidR="00300A75" w:rsidRPr="005B2110">
        <w:rPr>
          <w:rFonts w:ascii="Trebuchet MS" w:hAnsi="Trebuchet MS"/>
        </w:rPr>
        <w:t>;</w:t>
      </w:r>
    </w:p>
    <w:p w:rsidR="00EB0836" w:rsidRPr="005B2110" w:rsidRDefault="00EB0836" w:rsidP="00EB0836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  <w:u w:val="single"/>
          <w:lang w:val="it-IT"/>
        </w:rPr>
      </w:pPr>
      <w:r w:rsidRPr="005B2110">
        <w:rPr>
          <w:rFonts w:ascii="Trebuchet MS" w:hAnsi="Trebuchet MS"/>
          <w:u w:val="single"/>
          <w:lang w:val="it-IT"/>
        </w:rPr>
        <w:t>Cunoș</w:t>
      </w:r>
      <w:r w:rsidR="00665C29" w:rsidRPr="005B2110">
        <w:rPr>
          <w:rFonts w:ascii="Trebuchet MS" w:hAnsi="Trebuchet MS"/>
          <w:u w:val="single"/>
          <w:lang w:val="it-IT"/>
        </w:rPr>
        <w:t>t</w:t>
      </w:r>
      <w:r w:rsidRPr="005B2110">
        <w:rPr>
          <w:rFonts w:ascii="Trebuchet MS" w:hAnsi="Trebuchet MS"/>
          <w:u w:val="single"/>
          <w:lang w:val="it-IT"/>
        </w:rPr>
        <w:t>ințe:</w:t>
      </w:r>
    </w:p>
    <w:p w:rsidR="00EB0836" w:rsidRPr="005B2110" w:rsidRDefault="00EB0836" w:rsidP="00EB0836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  <w:lang w:val="it-IT"/>
        </w:rPr>
        <w:t xml:space="preserve">Cursuri de specialitate </w:t>
      </w:r>
      <w:r w:rsidR="009E4960" w:rsidRPr="005B2110">
        <w:rPr>
          <w:rFonts w:ascii="Trebuchet MS" w:hAnsi="Trebuchet MS"/>
          <w:lang w:val="it-IT"/>
        </w:rPr>
        <w:t xml:space="preserve">sau sesiuni de instruire </w:t>
      </w:r>
      <w:r w:rsidRPr="005B2110">
        <w:rPr>
          <w:rFonts w:ascii="Trebuchet MS" w:hAnsi="Trebuchet MS"/>
          <w:lang w:val="it-IT"/>
        </w:rPr>
        <w:t xml:space="preserve">în domeniile: </w:t>
      </w:r>
      <w:r w:rsidRPr="005B2110">
        <w:rPr>
          <w:rFonts w:ascii="Trebuchet MS" w:hAnsi="Trebuchet MS"/>
        </w:rPr>
        <w:t>Certificat ECDL Complet, Relații Public</w:t>
      </w:r>
      <w:r w:rsidR="009A4767" w:rsidRPr="005B2110">
        <w:rPr>
          <w:rFonts w:ascii="Trebuchet MS" w:hAnsi="Trebuchet MS"/>
        </w:rPr>
        <w:t>e si Comunicare, Analiza</w:t>
      </w:r>
      <w:r w:rsidRPr="005B2110">
        <w:rPr>
          <w:rFonts w:ascii="Trebuchet MS" w:hAnsi="Trebuchet MS"/>
        </w:rPr>
        <w:t xml:space="preserve"> Cost-beneficiu, Leadership</w:t>
      </w:r>
      <w:r w:rsidR="00300A75" w:rsidRPr="005B2110">
        <w:rPr>
          <w:rFonts w:ascii="Trebuchet MS" w:hAnsi="Trebuchet MS"/>
        </w:rPr>
        <w:t>;</w:t>
      </w:r>
    </w:p>
    <w:p w:rsidR="00EB0836" w:rsidRPr="005B2110" w:rsidRDefault="00EB0836" w:rsidP="00EB0836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eastAsia="SymbolMT" w:hAnsi="Trebuchet MS"/>
        </w:rPr>
      </w:pPr>
      <w:r w:rsidRPr="005B2110">
        <w:rPr>
          <w:rFonts w:ascii="Trebuchet MS" w:hAnsi="Trebuchet MS"/>
          <w:lang w:val="it-IT"/>
        </w:rPr>
        <w:t xml:space="preserve">Cunoașterea </w:t>
      </w:r>
      <w:r w:rsidRPr="005B2110">
        <w:rPr>
          <w:rFonts w:ascii="Trebuchet MS" w:eastAsia="SymbolMT" w:hAnsi="Trebuchet MS"/>
        </w:rPr>
        <w:t>Planului Național de Dezvoltare Rurală și a Programului LEADER</w:t>
      </w:r>
      <w:r w:rsidR="00300A75" w:rsidRPr="005B2110">
        <w:rPr>
          <w:rFonts w:ascii="Trebuchet MS" w:eastAsia="SymbolMT" w:hAnsi="Trebuchet MS"/>
        </w:rPr>
        <w:t>;</w:t>
      </w:r>
    </w:p>
    <w:p w:rsidR="00EB0836" w:rsidRPr="005B2110" w:rsidRDefault="00EB0836" w:rsidP="00EB0836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Cunoașterea unei limbi străine la nivel conversațional (de preferat limba </w:t>
      </w:r>
      <w:r w:rsidR="00300A75" w:rsidRPr="005B2110">
        <w:rPr>
          <w:rFonts w:ascii="Trebuchet MS" w:hAnsi="Trebuchet MS"/>
        </w:rPr>
        <w:t>maghiară</w:t>
      </w:r>
      <w:r w:rsidRPr="005B2110">
        <w:rPr>
          <w:rFonts w:ascii="Trebuchet MS" w:hAnsi="Trebuchet MS"/>
        </w:rPr>
        <w:t>/</w:t>
      </w:r>
      <w:r w:rsidR="00300A75" w:rsidRPr="005B2110">
        <w:rPr>
          <w:rFonts w:ascii="Trebuchet MS" w:hAnsi="Trebuchet MS"/>
        </w:rPr>
        <w:t>engleză</w:t>
      </w:r>
      <w:r w:rsidRPr="005B2110">
        <w:rPr>
          <w:rFonts w:ascii="Trebuchet MS" w:hAnsi="Trebuchet MS"/>
        </w:rPr>
        <w:t>)</w:t>
      </w:r>
      <w:r w:rsidR="00300A75" w:rsidRPr="005B2110">
        <w:rPr>
          <w:rFonts w:ascii="Trebuchet MS" w:hAnsi="Trebuchet MS"/>
        </w:rPr>
        <w:t>;</w:t>
      </w:r>
    </w:p>
    <w:p w:rsidR="00E1306A" w:rsidRPr="005B2110" w:rsidRDefault="00E1306A" w:rsidP="00E1306A">
      <w:pPr>
        <w:spacing w:after="0"/>
        <w:jc w:val="both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 xml:space="preserve">Alte </w:t>
      </w:r>
      <w:r w:rsidR="005B2110" w:rsidRPr="005B2110">
        <w:rPr>
          <w:rFonts w:ascii="Trebuchet MS" w:hAnsi="Trebuchet MS"/>
          <w:u w:val="single"/>
        </w:rPr>
        <w:t>cerințe</w:t>
      </w:r>
      <w:r w:rsidRPr="005B2110">
        <w:rPr>
          <w:rFonts w:ascii="Trebuchet MS" w:hAnsi="Trebuchet MS"/>
          <w:u w:val="single"/>
        </w:rPr>
        <w:t xml:space="preserve">: </w:t>
      </w:r>
    </w:p>
    <w:p w:rsidR="00E1306A" w:rsidRPr="005B2110" w:rsidRDefault="00E1306A" w:rsidP="00E1306A">
      <w:pPr>
        <w:numPr>
          <w:ilvl w:val="0"/>
          <w:numId w:val="2"/>
        </w:num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Experiență în activități aferente programului </w:t>
      </w:r>
      <w:r w:rsidR="005B2110" w:rsidRPr="005B2110">
        <w:rPr>
          <w:rFonts w:ascii="Trebuchet MS" w:eastAsia="SymbolMT" w:hAnsi="Trebuchet MS"/>
        </w:rPr>
        <w:t>LEADER</w:t>
      </w:r>
      <w:r w:rsidR="005B2110" w:rsidRPr="005B2110">
        <w:rPr>
          <w:rFonts w:ascii="Trebuchet MS" w:hAnsi="Trebuchet MS"/>
        </w:rPr>
        <w:t xml:space="preserve"> </w:t>
      </w:r>
      <w:r w:rsidRPr="005B2110">
        <w:rPr>
          <w:rFonts w:ascii="Trebuchet MS" w:hAnsi="Trebuchet MS"/>
        </w:rPr>
        <w:t>în forma salariată de minim 1 an</w:t>
      </w:r>
    </w:p>
    <w:p w:rsidR="002518A9" w:rsidRPr="005B2110" w:rsidRDefault="002518A9" w:rsidP="002518A9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Durata timpului de lucru: </w:t>
      </w:r>
      <w:del w:id="3" w:author="unu" w:date="2018-01-26T15:58:00Z">
        <w:r w:rsidRPr="005B2110" w:rsidDel="009F05DF">
          <w:rPr>
            <w:rFonts w:ascii="Trebuchet MS" w:hAnsi="Trebuchet MS"/>
          </w:rPr>
          <w:delText xml:space="preserve">40 </w:delText>
        </w:r>
      </w:del>
      <w:ins w:id="4" w:author="unu" w:date="2018-01-26T15:58:00Z">
        <w:r w:rsidR="009F05DF">
          <w:rPr>
            <w:rFonts w:ascii="Trebuchet MS" w:hAnsi="Trebuchet MS"/>
          </w:rPr>
          <w:t xml:space="preserve">min. 20 </w:t>
        </w:r>
      </w:ins>
      <w:r w:rsidRPr="005B2110">
        <w:rPr>
          <w:rFonts w:ascii="Trebuchet MS" w:hAnsi="Trebuchet MS"/>
        </w:rPr>
        <w:t>ore/săptămână</w:t>
      </w:r>
    </w:p>
    <w:p w:rsidR="00300A75" w:rsidRPr="005B2110" w:rsidRDefault="009F219B" w:rsidP="009F219B">
      <w:pPr>
        <w:spacing w:after="0" w:line="276" w:lineRule="auto"/>
        <w:jc w:val="both"/>
        <w:rPr>
          <w:rFonts w:ascii="Trebuchet MS" w:hAnsi="Trebuchet MS"/>
          <w:i/>
        </w:rPr>
      </w:pPr>
      <w:r w:rsidRPr="005B2110">
        <w:rPr>
          <w:rFonts w:ascii="Trebuchet MS" w:hAnsi="Trebuchet MS"/>
          <w:i/>
        </w:rPr>
        <w:t>Responsabil cu activitățile de monitorizare</w:t>
      </w:r>
    </w:p>
    <w:p w:rsidR="009F219B" w:rsidRPr="005B2110" w:rsidRDefault="00665C29" w:rsidP="009F219B">
      <w:p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Atribuțiile postului </w:t>
      </w:r>
      <w:r w:rsidR="009F219B" w:rsidRPr="005B2110">
        <w:rPr>
          <w:rFonts w:ascii="Trebuchet MS" w:hAnsi="Trebuchet MS"/>
        </w:rPr>
        <w:t>:</w:t>
      </w:r>
    </w:p>
    <w:p w:rsidR="009F219B" w:rsidRPr="005B2110" w:rsidRDefault="004A4CC7" w:rsidP="00A62B20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Monitorizarea implementării SDL</w:t>
      </w:r>
      <w:r w:rsidR="006E6D61" w:rsidRPr="005B2110">
        <w:rPr>
          <w:rFonts w:ascii="Trebuchet MS" w:hAnsi="Trebuchet MS"/>
        </w:rPr>
        <w:t xml:space="preserve"> și a proiectelor depuse la GAL</w:t>
      </w:r>
    </w:p>
    <w:p w:rsidR="00195B69" w:rsidRPr="005B2110" w:rsidRDefault="00195B69" w:rsidP="00A62B20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Comunicarea regulată cu beneficiarii proiectelor </w:t>
      </w:r>
    </w:p>
    <w:p w:rsidR="002518A9" w:rsidRPr="005B2110" w:rsidRDefault="004A4CC7" w:rsidP="00195B6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eastAsia="Times New Roman" w:hAnsi="Trebuchet MS"/>
          <w:bCs/>
          <w:kern w:val="36"/>
          <w:lang w:eastAsia="hu-HU"/>
        </w:rPr>
        <w:t>M</w:t>
      </w:r>
      <w:r w:rsidR="002518A9" w:rsidRPr="005B2110">
        <w:rPr>
          <w:rFonts w:ascii="Trebuchet MS" w:eastAsia="Times New Roman" w:hAnsi="Trebuchet MS"/>
          <w:bCs/>
          <w:kern w:val="36"/>
          <w:lang w:eastAsia="hu-HU"/>
        </w:rPr>
        <w:t>onitorizarea si raportarea despre realizările si rezultatele proiectelor selectate de către GAL</w:t>
      </w:r>
      <w:r w:rsidR="002518A9" w:rsidRPr="005B2110">
        <w:rPr>
          <w:rFonts w:ascii="Trebuchet MS" w:hAnsi="Trebuchet MS"/>
        </w:rPr>
        <w:t xml:space="preserve"> </w:t>
      </w:r>
    </w:p>
    <w:p w:rsidR="00195B69" w:rsidRPr="005B2110" w:rsidRDefault="00195B69" w:rsidP="00195B69">
      <w:pPr>
        <w:pStyle w:val="ListParagraph"/>
        <w:numPr>
          <w:ilvl w:val="0"/>
          <w:numId w:val="1"/>
        </w:numPr>
        <w:spacing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Întocmește rapoarte de monitorizare</w:t>
      </w:r>
    </w:p>
    <w:p w:rsidR="00EF4C69" w:rsidRPr="005B2110" w:rsidRDefault="00665C29" w:rsidP="00EF4C69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Evaluarea conformității</w:t>
      </w:r>
      <w:r w:rsidR="00EF4C69" w:rsidRPr="005B2110">
        <w:rPr>
          <w:rFonts w:ascii="Trebuchet MS" w:hAnsi="Trebuchet MS"/>
        </w:rPr>
        <w:t xml:space="preserve"> dosarelor de plată depuse de către beneficiari;</w:t>
      </w:r>
    </w:p>
    <w:p w:rsidR="00A62B20" w:rsidRDefault="00A62B20" w:rsidP="002518A9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Întocmirea dosarelor cererii de plată în vederea decontării cheltuielilor de funcționare și animare;</w:t>
      </w:r>
    </w:p>
    <w:p w:rsidR="000C50B4" w:rsidRPr="005B2110" w:rsidRDefault="000C50B4" w:rsidP="000C50B4">
      <w:pPr>
        <w:pStyle w:val="ListParagraph"/>
        <w:numPr>
          <w:ilvl w:val="0"/>
          <w:numId w:val="1"/>
        </w:numPr>
        <w:spacing w:after="0" w:line="276" w:lineRule="auto"/>
        <w:ind w:left="284"/>
        <w:jc w:val="both"/>
        <w:rPr>
          <w:rFonts w:ascii="Trebuchet MS" w:hAnsi="Trebuchet MS"/>
        </w:rPr>
      </w:pPr>
      <w:r w:rsidRPr="005B2110">
        <w:rPr>
          <w:rFonts w:ascii="Trebuchet MS" w:eastAsia="Times New Roman" w:hAnsi="Trebuchet MS"/>
          <w:bCs/>
          <w:kern w:val="36"/>
          <w:lang w:eastAsia="hu-HU"/>
        </w:rPr>
        <w:t>sprijinirea elaborării proiectelor cu informații despre apelurile de selecție,</w:t>
      </w:r>
      <w:r w:rsidRPr="005B2110">
        <w:rPr>
          <w:rFonts w:ascii="Trebuchet MS" w:hAnsi="Trebuchet MS"/>
        </w:rPr>
        <w:t xml:space="preserve"> criterii de selecție, activități și beneficiari eligibili, documente necesare etc.</w:t>
      </w:r>
      <w:r w:rsidRPr="005B2110">
        <w:rPr>
          <w:rFonts w:ascii="Trebuchet MS" w:eastAsia="Times New Roman" w:hAnsi="Trebuchet MS"/>
          <w:bCs/>
          <w:kern w:val="36"/>
          <w:lang w:eastAsia="hu-HU"/>
        </w:rPr>
        <w:t>;</w:t>
      </w:r>
    </w:p>
    <w:p w:rsidR="000C50B4" w:rsidRPr="005B2110" w:rsidRDefault="000C50B4" w:rsidP="000C50B4">
      <w:pPr>
        <w:pStyle w:val="ListParagraph"/>
        <w:numPr>
          <w:ilvl w:val="0"/>
          <w:numId w:val="1"/>
        </w:numPr>
        <w:spacing w:after="0" w:line="276" w:lineRule="auto"/>
        <w:ind w:left="284"/>
        <w:jc w:val="both"/>
        <w:rPr>
          <w:rFonts w:ascii="Trebuchet MS" w:hAnsi="Trebuchet MS"/>
        </w:rPr>
      </w:pPr>
      <w:r w:rsidRPr="005B2110">
        <w:rPr>
          <w:rFonts w:ascii="Trebuchet MS" w:eastAsia="Times New Roman" w:hAnsi="Trebuchet MS"/>
          <w:bCs/>
          <w:kern w:val="36"/>
          <w:lang w:eastAsia="hu-HU"/>
        </w:rPr>
        <w:t>verificarea, evaluarea și selectarea proiectelor;</w:t>
      </w:r>
    </w:p>
    <w:p w:rsidR="002518A9" w:rsidRPr="005B2110" w:rsidRDefault="002518A9" w:rsidP="002518A9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i/>
        </w:rPr>
      </w:pPr>
      <w:r w:rsidRPr="005B2110">
        <w:rPr>
          <w:rFonts w:ascii="Trebuchet MS" w:hAnsi="Trebuchet MS"/>
          <w:u w:val="single"/>
        </w:rPr>
        <w:t>Postul imediat superior/este subordonat</w:t>
      </w:r>
      <w:r w:rsidRPr="005B2110">
        <w:rPr>
          <w:rFonts w:ascii="Trebuchet MS" w:hAnsi="Trebuchet MS"/>
          <w:i/>
        </w:rPr>
        <w:t xml:space="preserve">: </w:t>
      </w:r>
      <w:r w:rsidRPr="005B2110">
        <w:rPr>
          <w:rFonts w:ascii="Trebuchet MS" w:hAnsi="Trebuchet MS"/>
        </w:rPr>
        <w:t>Responsabil administrativ/Manager</w:t>
      </w:r>
    </w:p>
    <w:p w:rsidR="002518A9" w:rsidRPr="005B2110" w:rsidRDefault="002518A9" w:rsidP="002518A9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>Este înlocuit de</w:t>
      </w:r>
      <w:r w:rsidRPr="005B2110">
        <w:rPr>
          <w:rFonts w:ascii="Trebuchet MS" w:hAnsi="Trebuchet MS"/>
          <w:i/>
        </w:rPr>
        <w:t>:</w:t>
      </w:r>
      <w:r w:rsidRPr="005B2110">
        <w:rPr>
          <w:rFonts w:ascii="Trebuchet MS" w:hAnsi="Trebuchet MS"/>
        </w:rPr>
        <w:t xml:space="preserve"> persoana desemnat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de c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>tre Responsabil administrativ/Manager</w:t>
      </w:r>
      <w:r w:rsidRPr="005B2110">
        <w:rPr>
          <w:rFonts w:ascii="Trebuchet MS" w:hAnsi="Trebuchet MS"/>
          <w:u w:val="single"/>
        </w:rPr>
        <w:t xml:space="preserve"> Pregătire</w:t>
      </w:r>
      <w:r w:rsidR="00665C29" w:rsidRPr="005B2110">
        <w:rPr>
          <w:rFonts w:ascii="Trebuchet MS" w:hAnsi="Trebuchet MS"/>
          <w:u w:val="single"/>
        </w:rPr>
        <w:t>a</w:t>
      </w:r>
      <w:r w:rsidRPr="005B2110">
        <w:rPr>
          <w:rFonts w:ascii="Trebuchet MS" w:hAnsi="Trebuchet MS"/>
          <w:u w:val="single"/>
        </w:rPr>
        <w:t xml:space="preserve"> necesară postului de munca:</w:t>
      </w:r>
    </w:p>
    <w:p w:rsidR="002518A9" w:rsidRPr="005B2110" w:rsidRDefault="002518A9" w:rsidP="002518A9">
      <w:pPr>
        <w:spacing w:after="0"/>
        <w:jc w:val="both"/>
        <w:rPr>
          <w:rFonts w:ascii="Trebuchet MS" w:hAnsi="Trebuchet MS"/>
          <w:lang w:val="it-IT"/>
        </w:rPr>
      </w:pPr>
      <w:r w:rsidRPr="005B2110">
        <w:rPr>
          <w:rFonts w:ascii="Trebuchet MS" w:hAnsi="Trebuchet MS"/>
          <w:lang w:val="it-IT"/>
        </w:rPr>
        <w:t>- Studii superioare</w:t>
      </w:r>
    </w:p>
    <w:p w:rsidR="002518A9" w:rsidRPr="005B2110" w:rsidRDefault="002518A9" w:rsidP="002518A9">
      <w:p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  <w:lang w:val="it-IT"/>
        </w:rPr>
        <w:t xml:space="preserve">- </w:t>
      </w:r>
      <w:r w:rsidRPr="005B2110">
        <w:rPr>
          <w:rFonts w:ascii="Trebuchet MS" w:hAnsi="Trebuchet MS"/>
        </w:rPr>
        <w:t>Studii si cursuri de specialitate, profesionale și recunoscute de Ministerul Muncii în următoarele domenii: Manager de proiect, Expert Achiziții Publice și Expert în Parteneriatul Public-Privat</w:t>
      </w:r>
    </w:p>
    <w:p w:rsidR="002518A9" w:rsidRPr="005B2110" w:rsidRDefault="002518A9" w:rsidP="002518A9">
      <w:pPr>
        <w:spacing w:after="0"/>
        <w:jc w:val="both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lastRenderedPageBreak/>
        <w:t>Cunoșt</w:t>
      </w:r>
      <w:r w:rsidR="00665C29" w:rsidRPr="005B2110">
        <w:rPr>
          <w:rFonts w:ascii="Trebuchet MS" w:hAnsi="Trebuchet MS"/>
          <w:u w:val="single"/>
        </w:rPr>
        <w:t>i</w:t>
      </w:r>
      <w:r w:rsidRPr="005B2110">
        <w:rPr>
          <w:rFonts w:ascii="Trebuchet MS" w:hAnsi="Trebuchet MS"/>
          <w:u w:val="single"/>
        </w:rPr>
        <w:t xml:space="preserve">nțe: </w:t>
      </w:r>
    </w:p>
    <w:p w:rsidR="002518A9" w:rsidRPr="005B2110" w:rsidRDefault="002518A9" w:rsidP="002518A9">
      <w:pPr>
        <w:spacing w:after="0"/>
        <w:jc w:val="both"/>
        <w:rPr>
          <w:rFonts w:ascii="Trebuchet MS" w:hAnsi="Trebuchet MS"/>
          <w:lang w:val="it-IT"/>
        </w:rPr>
      </w:pPr>
      <w:r w:rsidRPr="005B2110">
        <w:rPr>
          <w:rFonts w:ascii="Trebuchet MS" w:hAnsi="Trebuchet MS"/>
          <w:lang w:val="it-IT"/>
        </w:rPr>
        <w:t xml:space="preserve">- Cursuri de specialitate </w:t>
      </w:r>
      <w:r w:rsidR="009E4960" w:rsidRPr="005B2110">
        <w:rPr>
          <w:rFonts w:ascii="Trebuchet MS" w:hAnsi="Trebuchet MS"/>
          <w:lang w:val="it-IT"/>
        </w:rPr>
        <w:t xml:space="preserve">sau sesiuni de instruire </w:t>
      </w:r>
      <w:r w:rsidRPr="005B2110">
        <w:rPr>
          <w:rFonts w:ascii="Trebuchet MS" w:hAnsi="Trebuchet MS"/>
          <w:lang w:val="it-IT"/>
        </w:rPr>
        <w:t>în domeniile: Relații publice si comunicare, Analiza Cost-beneficiu și Evaluare si monitorizare.</w:t>
      </w:r>
    </w:p>
    <w:p w:rsidR="002518A9" w:rsidRPr="005B2110" w:rsidRDefault="009E4960" w:rsidP="002518A9">
      <w:pPr>
        <w:spacing w:after="0"/>
        <w:jc w:val="both"/>
        <w:rPr>
          <w:rFonts w:ascii="Trebuchet MS" w:eastAsia="SymbolMT" w:hAnsi="Trebuchet MS"/>
        </w:rPr>
      </w:pPr>
      <w:r w:rsidRPr="005B2110">
        <w:rPr>
          <w:rFonts w:ascii="Trebuchet MS" w:hAnsi="Trebuchet MS"/>
          <w:lang w:val="it-IT"/>
        </w:rPr>
        <w:t xml:space="preserve">- </w:t>
      </w:r>
      <w:r w:rsidR="002518A9" w:rsidRPr="005B2110">
        <w:rPr>
          <w:rFonts w:ascii="Trebuchet MS" w:hAnsi="Trebuchet MS"/>
          <w:lang w:val="it-IT"/>
        </w:rPr>
        <w:t xml:space="preserve">Cunoașterea </w:t>
      </w:r>
      <w:r w:rsidR="002518A9" w:rsidRPr="005B2110">
        <w:rPr>
          <w:rFonts w:ascii="Trebuchet MS" w:eastAsia="SymbolMT" w:hAnsi="Trebuchet MS"/>
        </w:rPr>
        <w:t>Planului Național de Dezvoltare Rurală și a Programului LEADER.</w:t>
      </w:r>
    </w:p>
    <w:p w:rsidR="002518A9" w:rsidRPr="005B2110" w:rsidRDefault="00665C29" w:rsidP="002518A9">
      <w:p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-</w:t>
      </w:r>
      <w:r w:rsidR="002518A9" w:rsidRPr="005B2110">
        <w:rPr>
          <w:rFonts w:ascii="Trebuchet MS" w:hAnsi="Trebuchet MS"/>
        </w:rPr>
        <w:t>Cunoașterea unei limbi străine la nivel conversaționa</w:t>
      </w:r>
      <w:r w:rsidRPr="005B2110">
        <w:rPr>
          <w:rFonts w:ascii="Trebuchet MS" w:hAnsi="Trebuchet MS"/>
        </w:rPr>
        <w:t>l(</w:t>
      </w:r>
      <w:r w:rsidR="002518A9" w:rsidRPr="005B2110">
        <w:rPr>
          <w:rFonts w:ascii="Trebuchet MS" w:hAnsi="Trebuchet MS"/>
        </w:rPr>
        <w:t>de preferat limba engleză /</w:t>
      </w:r>
      <w:r w:rsidRPr="005B2110">
        <w:rPr>
          <w:rFonts w:ascii="Trebuchet MS" w:hAnsi="Trebuchet MS"/>
        </w:rPr>
        <w:t>maghiară</w:t>
      </w:r>
      <w:r w:rsidR="002518A9" w:rsidRPr="005B2110">
        <w:rPr>
          <w:rFonts w:ascii="Trebuchet MS" w:hAnsi="Trebuchet MS"/>
        </w:rPr>
        <w:t>)</w:t>
      </w:r>
      <w:r w:rsidRPr="005B2110">
        <w:rPr>
          <w:rFonts w:ascii="Trebuchet MS" w:hAnsi="Trebuchet MS"/>
        </w:rPr>
        <w:t>;</w:t>
      </w:r>
    </w:p>
    <w:p w:rsidR="00E1306A" w:rsidRPr="005B2110" w:rsidRDefault="00E1306A" w:rsidP="00E1306A">
      <w:pPr>
        <w:spacing w:after="0" w:line="276" w:lineRule="auto"/>
        <w:jc w:val="both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 xml:space="preserve">Alte </w:t>
      </w:r>
      <w:proofErr w:type="spellStart"/>
      <w:r w:rsidRPr="005B2110">
        <w:rPr>
          <w:rFonts w:ascii="Trebuchet MS" w:hAnsi="Trebuchet MS"/>
          <w:u w:val="single"/>
        </w:rPr>
        <w:t>cerinte</w:t>
      </w:r>
      <w:proofErr w:type="spellEnd"/>
      <w:r w:rsidRPr="005B2110">
        <w:rPr>
          <w:rFonts w:ascii="Trebuchet MS" w:hAnsi="Trebuchet MS"/>
          <w:u w:val="single"/>
        </w:rPr>
        <w:t xml:space="preserve">: </w:t>
      </w:r>
    </w:p>
    <w:p w:rsidR="00E1306A" w:rsidRPr="005B2110" w:rsidRDefault="00E1306A" w:rsidP="002518A9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Experiență în activități aferente programului </w:t>
      </w:r>
      <w:r w:rsidR="005B2110" w:rsidRPr="005B2110">
        <w:rPr>
          <w:rFonts w:ascii="Trebuchet MS" w:eastAsia="SymbolMT" w:hAnsi="Trebuchet MS"/>
        </w:rPr>
        <w:t>LEADER</w:t>
      </w:r>
      <w:r w:rsidR="005B2110" w:rsidRPr="005B2110">
        <w:rPr>
          <w:rFonts w:ascii="Trebuchet MS" w:hAnsi="Trebuchet MS"/>
        </w:rPr>
        <w:t xml:space="preserve"> </w:t>
      </w:r>
      <w:r w:rsidRPr="005B2110">
        <w:rPr>
          <w:rFonts w:ascii="Trebuchet MS" w:hAnsi="Trebuchet MS"/>
        </w:rPr>
        <w:t>în forma salariată de minim 1 an</w:t>
      </w:r>
    </w:p>
    <w:p w:rsidR="002518A9" w:rsidRPr="005B2110" w:rsidRDefault="002518A9" w:rsidP="002518A9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Durata timpului de lucru: </w:t>
      </w:r>
      <w:del w:id="5" w:author="unu" w:date="2018-01-26T15:58:00Z">
        <w:r w:rsidRPr="005B2110" w:rsidDel="009F05DF">
          <w:rPr>
            <w:rFonts w:ascii="Trebuchet MS" w:hAnsi="Trebuchet MS"/>
          </w:rPr>
          <w:delText xml:space="preserve">40 </w:delText>
        </w:r>
      </w:del>
      <w:ins w:id="6" w:author="unu" w:date="2018-01-26T15:58:00Z">
        <w:r w:rsidR="009F05DF">
          <w:rPr>
            <w:rFonts w:ascii="Trebuchet MS" w:hAnsi="Trebuchet MS"/>
          </w:rPr>
          <w:t>min. 20</w:t>
        </w:r>
        <w:r w:rsidR="009F05DF" w:rsidRPr="005B2110">
          <w:rPr>
            <w:rFonts w:ascii="Trebuchet MS" w:hAnsi="Trebuchet MS"/>
          </w:rPr>
          <w:t xml:space="preserve"> </w:t>
        </w:r>
      </w:ins>
      <w:r w:rsidRPr="005B2110">
        <w:rPr>
          <w:rFonts w:ascii="Trebuchet MS" w:hAnsi="Trebuchet MS"/>
        </w:rPr>
        <w:t>ore/săptămână</w:t>
      </w:r>
    </w:p>
    <w:p w:rsidR="002518A9" w:rsidRPr="005B2110" w:rsidRDefault="002518A9" w:rsidP="002518A9">
      <w:pPr>
        <w:spacing w:after="0" w:line="276" w:lineRule="auto"/>
        <w:jc w:val="both"/>
        <w:rPr>
          <w:rFonts w:ascii="Trebuchet MS" w:hAnsi="Trebuchet MS"/>
          <w:i/>
        </w:rPr>
      </w:pPr>
      <w:r w:rsidRPr="005B2110">
        <w:rPr>
          <w:rFonts w:ascii="Trebuchet MS" w:hAnsi="Trebuchet MS"/>
          <w:i/>
        </w:rPr>
        <w:t>Responsabil cu verificarea, evaluarea și selecția proiectelor</w:t>
      </w:r>
    </w:p>
    <w:p w:rsidR="002518A9" w:rsidRPr="005B2110" w:rsidRDefault="002518A9" w:rsidP="002518A9">
      <w:p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Atribuțiile postului de munca:</w:t>
      </w:r>
    </w:p>
    <w:p w:rsidR="002518A9" w:rsidRPr="005B2110" w:rsidRDefault="002518A9" w:rsidP="002518A9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eastAsia="Times New Roman" w:hAnsi="Trebuchet MS"/>
          <w:bCs/>
          <w:kern w:val="36"/>
          <w:lang w:eastAsia="hu-HU"/>
        </w:rPr>
        <w:t>sprijinirea elaborării proiectelor cu informații despre apelurile de selecție,</w:t>
      </w:r>
      <w:r w:rsidRPr="005B2110">
        <w:rPr>
          <w:rFonts w:ascii="Trebuchet MS" w:hAnsi="Trebuchet MS"/>
        </w:rPr>
        <w:t xml:space="preserve"> criterii de selecție, activități și beneficiari eligibili, documente necesare etc.</w:t>
      </w:r>
      <w:r w:rsidRPr="005B2110">
        <w:rPr>
          <w:rFonts w:ascii="Trebuchet MS" w:eastAsia="Times New Roman" w:hAnsi="Trebuchet MS"/>
          <w:bCs/>
          <w:kern w:val="36"/>
          <w:lang w:eastAsia="hu-HU"/>
        </w:rPr>
        <w:t>;</w:t>
      </w:r>
    </w:p>
    <w:p w:rsidR="002518A9" w:rsidRPr="005B2110" w:rsidRDefault="002518A9" w:rsidP="002518A9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eastAsia="Times New Roman" w:hAnsi="Trebuchet MS"/>
          <w:bCs/>
          <w:kern w:val="36"/>
          <w:lang w:eastAsia="hu-HU"/>
        </w:rPr>
        <w:t>verificarea, evaluarea și selectarea proiectelor;</w:t>
      </w:r>
    </w:p>
    <w:p w:rsidR="002518A9" w:rsidRPr="005B2110" w:rsidRDefault="002518A9" w:rsidP="002518A9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eastAsia="Times New Roman" w:hAnsi="Trebuchet MS"/>
          <w:bCs/>
          <w:kern w:val="36"/>
          <w:lang w:eastAsia="hu-HU"/>
        </w:rPr>
        <w:t>efectuarea zilnică a gestionării proiectelor;</w:t>
      </w:r>
    </w:p>
    <w:p w:rsidR="002518A9" w:rsidRPr="005B2110" w:rsidRDefault="002518A9" w:rsidP="002518A9">
      <w:pPr>
        <w:pStyle w:val="ListParagraph"/>
        <w:numPr>
          <w:ilvl w:val="0"/>
          <w:numId w:val="1"/>
        </w:num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eastAsia="Times New Roman" w:hAnsi="Trebuchet MS"/>
          <w:bCs/>
          <w:kern w:val="36"/>
          <w:lang w:eastAsia="hu-HU"/>
        </w:rPr>
        <w:t>monitorizarea si raportarea despre realizările si rezultatele proiectelor selectate de către GAL;</w:t>
      </w:r>
    </w:p>
    <w:p w:rsidR="004A4CC7" w:rsidRPr="005B2110" w:rsidRDefault="004A4CC7" w:rsidP="00D20D18">
      <w:pPr>
        <w:pStyle w:val="ListParagraph"/>
        <w:numPr>
          <w:ilvl w:val="0"/>
          <w:numId w:val="1"/>
        </w:numPr>
        <w:spacing w:line="276" w:lineRule="auto"/>
        <w:ind w:left="426" w:firstLine="0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întocmește rapoarte de monitorizare</w:t>
      </w:r>
    </w:p>
    <w:p w:rsidR="001F50BA" w:rsidRPr="005B2110" w:rsidRDefault="001F50BA" w:rsidP="001F50BA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i/>
        </w:rPr>
      </w:pPr>
      <w:r w:rsidRPr="005B2110">
        <w:rPr>
          <w:rFonts w:ascii="Trebuchet MS" w:hAnsi="Trebuchet MS"/>
          <w:u w:val="single"/>
        </w:rPr>
        <w:t>Postul imediat superior/este subordonat</w:t>
      </w:r>
      <w:r w:rsidRPr="005B2110">
        <w:rPr>
          <w:rFonts w:ascii="Trebuchet MS" w:hAnsi="Trebuchet MS"/>
          <w:i/>
        </w:rPr>
        <w:t xml:space="preserve">: </w:t>
      </w:r>
      <w:r w:rsidRPr="005B2110">
        <w:rPr>
          <w:rFonts w:ascii="Trebuchet MS" w:hAnsi="Trebuchet MS"/>
        </w:rPr>
        <w:t>Responsabil administrativ/Manager</w:t>
      </w:r>
    </w:p>
    <w:p w:rsidR="001F50BA" w:rsidRPr="005B2110" w:rsidRDefault="001F50BA" w:rsidP="001F50BA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>Este înlocuit de</w:t>
      </w:r>
      <w:r w:rsidRPr="005B2110">
        <w:rPr>
          <w:rFonts w:ascii="Trebuchet MS" w:hAnsi="Trebuchet MS"/>
          <w:i/>
        </w:rPr>
        <w:t>:</w:t>
      </w:r>
      <w:r w:rsidRPr="005B2110">
        <w:rPr>
          <w:rFonts w:ascii="Trebuchet MS" w:hAnsi="Trebuchet MS"/>
        </w:rPr>
        <w:t xml:space="preserve"> persoana desemnat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de c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>tre Responsabil administrativ/Manager</w:t>
      </w:r>
      <w:r w:rsidRPr="005B2110">
        <w:rPr>
          <w:rFonts w:ascii="Trebuchet MS" w:hAnsi="Trebuchet MS"/>
          <w:u w:val="single"/>
        </w:rPr>
        <w:t xml:space="preserve"> Pregătire necesară postului de munca:</w:t>
      </w:r>
    </w:p>
    <w:p w:rsidR="001F50BA" w:rsidRPr="005B2110" w:rsidRDefault="001F50BA" w:rsidP="001F50BA">
      <w:p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- Studii superioare, economice/tehnice de lungă durată</w:t>
      </w:r>
    </w:p>
    <w:p w:rsidR="001F50BA" w:rsidRPr="005B2110" w:rsidRDefault="001F50BA" w:rsidP="001F50BA">
      <w:p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- Studii și cursuri de specialitate, profesionale și recunoscute de Ministerul Muncii în următoarele domenii: Manager de proiect, Expert Achiziții Publice, Expert Parteneriat Public-Privat</w:t>
      </w:r>
    </w:p>
    <w:p w:rsidR="001F50BA" w:rsidRPr="005B2110" w:rsidRDefault="001F50BA" w:rsidP="001F50BA">
      <w:p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  <w:u w:val="single"/>
        </w:rPr>
        <w:t>Cunoștințe:</w:t>
      </w:r>
      <w:r w:rsidRPr="005B2110">
        <w:rPr>
          <w:rFonts w:ascii="Trebuchet MS" w:hAnsi="Trebuchet MS"/>
        </w:rPr>
        <w:t xml:space="preserve"> </w:t>
      </w:r>
    </w:p>
    <w:p w:rsidR="001F50BA" w:rsidRPr="005B2110" w:rsidRDefault="001F50BA" w:rsidP="001F50BA">
      <w:p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  <w:b/>
        </w:rPr>
        <w:t xml:space="preserve">- </w:t>
      </w:r>
      <w:r w:rsidR="009E4960" w:rsidRPr="005B2110">
        <w:rPr>
          <w:rFonts w:ascii="Trebuchet MS" w:hAnsi="Trebuchet MS"/>
          <w:lang w:val="it-IT"/>
        </w:rPr>
        <w:t xml:space="preserve">Cursuri de specialitate sau sesiuni de instruire în domeniile: </w:t>
      </w:r>
      <w:r w:rsidRPr="005B2110">
        <w:rPr>
          <w:rFonts w:ascii="Trebuchet MS" w:hAnsi="Trebuchet MS"/>
        </w:rPr>
        <w:t xml:space="preserve">Relații publice </w:t>
      </w:r>
      <w:r w:rsidR="009E4960" w:rsidRPr="005B2110">
        <w:rPr>
          <w:rFonts w:ascii="Trebuchet MS" w:hAnsi="Trebuchet MS"/>
        </w:rPr>
        <w:t>ș</w:t>
      </w:r>
      <w:r w:rsidRPr="005B2110">
        <w:rPr>
          <w:rFonts w:ascii="Trebuchet MS" w:hAnsi="Trebuchet MS"/>
        </w:rPr>
        <w:t>i comunicare, Analiza Cost-beneficiu</w:t>
      </w:r>
    </w:p>
    <w:p w:rsidR="009E4960" w:rsidRPr="005B2110" w:rsidRDefault="001F50BA" w:rsidP="009E4960">
      <w:pPr>
        <w:spacing w:after="0"/>
        <w:jc w:val="both"/>
        <w:rPr>
          <w:rFonts w:ascii="Trebuchet MS" w:eastAsia="SymbolMT" w:hAnsi="Trebuchet MS"/>
        </w:rPr>
      </w:pPr>
      <w:r w:rsidRPr="005B2110">
        <w:rPr>
          <w:rFonts w:ascii="Trebuchet MS" w:hAnsi="Trebuchet MS"/>
        </w:rPr>
        <w:t xml:space="preserve">- </w:t>
      </w:r>
      <w:r w:rsidR="009E4960" w:rsidRPr="005B2110">
        <w:rPr>
          <w:rFonts w:ascii="Trebuchet MS" w:hAnsi="Trebuchet MS"/>
          <w:lang w:val="it-IT"/>
        </w:rPr>
        <w:t xml:space="preserve">Cunoașterea </w:t>
      </w:r>
      <w:r w:rsidR="009E4960" w:rsidRPr="005B2110">
        <w:rPr>
          <w:rFonts w:ascii="Trebuchet MS" w:eastAsia="SymbolMT" w:hAnsi="Trebuchet MS"/>
        </w:rPr>
        <w:t>Planului Național de Dezvoltare Rurală și a Programului LEADER.</w:t>
      </w:r>
    </w:p>
    <w:p w:rsidR="001F50BA" w:rsidRPr="005B2110" w:rsidRDefault="001F50BA" w:rsidP="001F50BA">
      <w:p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- Ini</w:t>
      </w:r>
      <w:r w:rsidR="009E4960" w:rsidRPr="005B2110">
        <w:rPr>
          <w:rFonts w:ascii="Trebuchet MS" w:hAnsi="Trebuchet MS"/>
        </w:rPr>
        <w:t>ț</w:t>
      </w:r>
      <w:r w:rsidRPr="005B2110">
        <w:rPr>
          <w:rFonts w:ascii="Trebuchet MS" w:hAnsi="Trebuchet MS"/>
        </w:rPr>
        <w:t>iere în vederea utilizării calculatorului</w:t>
      </w:r>
    </w:p>
    <w:p w:rsidR="001F50BA" w:rsidRPr="005B2110" w:rsidRDefault="001F50BA" w:rsidP="001F50BA">
      <w:pPr>
        <w:spacing w:after="0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- C</w:t>
      </w:r>
      <w:r w:rsidR="009E4960" w:rsidRPr="005B2110">
        <w:rPr>
          <w:rFonts w:ascii="Trebuchet MS" w:hAnsi="Trebuchet MS"/>
        </w:rPr>
        <w:t>unoaș</w:t>
      </w:r>
      <w:r w:rsidRPr="005B2110">
        <w:rPr>
          <w:rFonts w:ascii="Trebuchet MS" w:hAnsi="Trebuchet MS"/>
        </w:rPr>
        <w:t xml:space="preserve">terea unei </w:t>
      </w:r>
      <w:r w:rsidR="009E4960" w:rsidRPr="005B2110">
        <w:rPr>
          <w:rFonts w:ascii="Trebuchet MS" w:hAnsi="Trebuchet MS"/>
        </w:rPr>
        <w:t>limbi străine la nivel conversaț</w:t>
      </w:r>
      <w:r w:rsidRPr="005B2110">
        <w:rPr>
          <w:rFonts w:ascii="Trebuchet MS" w:hAnsi="Trebuchet MS"/>
        </w:rPr>
        <w:t>ional (de preferat limba engleză/</w:t>
      </w:r>
      <w:r w:rsidRPr="005B2110">
        <w:rPr>
          <w:rFonts w:ascii="Trebuchet MS" w:hAnsi="Trebuchet MS"/>
          <w:lang w:val="hu-HU"/>
        </w:rPr>
        <w:t>maghiar</w:t>
      </w:r>
      <w:r w:rsidRPr="005B2110">
        <w:rPr>
          <w:rFonts w:ascii="Trebuchet MS" w:hAnsi="Trebuchet MS"/>
        </w:rPr>
        <w:t>ă)</w:t>
      </w:r>
    </w:p>
    <w:p w:rsidR="00E1306A" w:rsidRPr="005B2110" w:rsidRDefault="00E1306A" w:rsidP="00E1306A">
      <w:pPr>
        <w:spacing w:after="0" w:line="276" w:lineRule="auto"/>
        <w:jc w:val="both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 xml:space="preserve">Alte </w:t>
      </w:r>
      <w:r w:rsidR="005B2110" w:rsidRPr="005B2110">
        <w:rPr>
          <w:rFonts w:ascii="Trebuchet MS" w:hAnsi="Trebuchet MS"/>
          <w:u w:val="single"/>
        </w:rPr>
        <w:t>cerințe</w:t>
      </w:r>
      <w:r w:rsidRPr="005B2110">
        <w:rPr>
          <w:rFonts w:ascii="Trebuchet MS" w:hAnsi="Trebuchet MS"/>
          <w:u w:val="single"/>
        </w:rPr>
        <w:t xml:space="preserve">: </w:t>
      </w:r>
    </w:p>
    <w:p w:rsidR="00E1306A" w:rsidRPr="005B2110" w:rsidRDefault="00E1306A" w:rsidP="001F50BA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Experiență în activități aferente programului </w:t>
      </w:r>
      <w:r w:rsidR="005B2110" w:rsidRPr="005B2110">
        <w:rPr>
          <w:rFonts w:ascii="Trebuchet MS" w:eastAsia="SymbolMT" w:hAnsi="Trebuchet MS"/>
        </w:rPr>
        <w:t>LEADER</w:t>
      </w:r>
      <w:r w:rsidR="005B2110" w:rsidRPr="005B2110">
        <w:rPr>
          <w:rFonts w:ascii="Trebuchet MS" w:hAnsi="Trebuchet MS"/>
        </w:rPr>
        <w:t xml:space="preserve"> </w:t>
      </w:r>
      <w:r w:rsidRPr="005B2110">
        <w:rPr>
          <w:rFonts w:ascii="Trebuchet MS" w:hAnsi="Trebuchet MS"/>
        </w:rPr>
        <w:t>în forma salariată de minim 1 an</w:t>
      </w:r>
    </w:p>
    <w:p w:rsidR="009E4960" w:rsidRPr="005B2110" w:rsidRDefault="009E4960" w:rsidP="009E4960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Durata timpului de lucru: </w:t>
      </w:r>
      <w:del w:id="7" w:author="unu" w:date="2018-01-26T15:58:00Z">
        <w:r w:rsidRPr="005B2110" w:rsidDel="009F05DF">
          <w:rPr>
            <w:rFonts w:ascii="Trebuchet MS" w:hAnsi="Trebuchet MS"/>
          </w:rPr>
          <w:delText xml:space="preserve">40 </w:delText>
        </w:r>
      </w:del>
      <w:ins w:id="8" w:author="unu" w:date="2018-01-26T15:58:00Z">
        <w:r w:rsidR="009F05DF">
          <w:rPr>
            <w:rFonts w:ascii="Trebuchet MS" w:hAnsi="Trebuchet MS"/>
          </w:rPr>
          <w:t>min. 20</w:t>
        </w:r>
        <w:r w:rsidR="009F05DF" w:rsidRPr="005B2110">
          <w:rPr>
            <w:rFonts w:ascii="Trebuchet MS" w:hAnsi="Trebuchet MS"/>
          </w:rPr>
          <w:t xml:space="preserve"> </w:t>
        </w:r>
      </w:ins>
      <w:r w:rsidRPr="005B2110">
        <w:rPr>
          <w:rFonts w:ascii="Trebuchet MS" w:hAnsi="Trebuchet MS"/>
        </w:rPr>
        <w:t>ore/săptămână</w:t>
      </w:r>
    </w:p>
    <w:p w:rsidR="002518A9" w:rsidRPr="005B2110" w:rsidRDefault="009E4960" w:rsidP="002518A9">
      <w:pPr>
        <w:autoSpaceDE w:val="0"/>
        <w:autoSpaceDN w:val="0"/>
        <w:adjustRightInd w:val="0"/>
        <w:spacing w:after="0" w:line="276" w:lineRule="auto"/>
        <w:rPr>
          <w:rFonts w:ascii="Trebuchet MS" w:eastAsia="Times New Roman" w:hAnsi="Trebuchet MS"/>
          <w:bCs/>
          <w:i/>
          <w:kern w:val="36"/>
          <w:lang w:eastAsia="hu-HU"/>
        </w:rPr>
      </w:pPr>
      <w:r w:rsidRPr="005B2110">
        <w:rPr>
          <w:rFonts w:ascii="Trebuchet MS" w:eastAsia="Times New Roman" w:hAnsi="Trebuchet MS"/>
          <w:bCs/>
          <w:i/>
          <w:kern w:val="36"/>
          <w:lang w:eastAsia="hu-HU"/>
        </w:rPr>
        <w:t>Responsabil cu animarea teritoriului</w:t>
      </w:r>
    </w:p>
    <w:p w:rsidR="009E4960" w:rsidRPr="005B2110" w:rsidRDefault="009E4960" w:rsidP="009E4960">
      <w:pPr>
        <w:autoSpaceDE w:val="0"/>
        <w:autoSpaceDN w:val="0"/>
        <w:adjustRightInd w:val="0"/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Atribuțiile postului de munca:</w:t>
      </w:r>
    </w:p>
    <w:p w:rsidR="009E4960" w:rsidRPr="005B2110" w:rsidRDefault="00537CBA" w:rsidP="00EF4C6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rebuchet MS" w:hAnsi="Trebuchet MS"/>
        </w:rPr>
      </w:pPr>
      <w:r w:rsidRPr="005B2110">
        <w:rPr>
          <w:rFonts w:ascii="Trebuchet MS" w:hAnsi="Trebuchet MS"/>
        </w:rPr>
        <w:t>organizarea acțiuni</w:t>
      </w:r>
      <w:r w:rsidR="004A4CC7" w:rsidRPr="005B2110">
        <w:rPr>
          <w:rFonts w:ascii="Trebuchet MS" w:hAnsi="Trebuchet MS"/>
        </w:rPr>
        <w:t>lor</w:t>
      </w:r>
      <w:r w:rsidRPr="005B2110">
        <w:rPr>
          <w:rFonts w:ascii="Trebuchet MS" w:hAnsi="Trebuchet MS"/>
        </w:rPr>
        <w:t xml:space="preserve"> de animare și promovare, respectiv informare</w:t>
      </w:r>
      <w:r w:rsidR="009A4767" w:rsidRPr="005B2110">
        <w:rPr>
          <w:rFonts w:ascii="Trebuchet MS" w:hAnsi="Trebuchet MS"/>
        </w:rPr>
        <w:t>a</w:t>
      </w:r>
      <w:r w:rsidRPr="005B2110">
        <w:rPr>
          <w:rFonts w:ascii="Trebuchet MS" w:hAnsi="Trebuchet MS"/>
        </w:rPr>
        <w:t xml:space="preserve"> teritoriul</w:t>
      </w:r>
      <w:r w:rsidR="009A4767" w:rsidRPr="005B2110">
        <w:rPr>
          <w:rFonts w:ascii="Trebuchet MS" w:hAnsi="Trebuchet MS"/>
        </w:rPr>
        <w:t>ui</w:t>
      </w:r>
      <w:r w:rsidRPr="005B2110">
        <w:rPr>
          <w:rFonts w:ascii="Trebuchet MS" w:hAnsi="Trebuchet MS"/>
        </w:rPr>
        <w:t xml:space="preserve"> GAL</w:t>
      </w:r>
      <w:r w:rsidR="009A4767" w:rsidRPr="005B2110">
        <w:rPr>
          <w:rFonts w:ascii="Trebuchet MS" w:hAnsi="Trebuchet MS"/>
        </w:rPr>
        <w:t xml:space="preserve"> despre rezultate</w:t>
      </w:r>
      <w:r w:rsidR="004A4CC7" w:rsidRPr="005B2110">
        <w:rPr>
          <w:rFonts w:ascii="Trebuchet MS" w:hAnsi="Trebuchet MS"/>
        </w:rPr>
        <w:t>le</w:t>
      </w:r>
      <w:r w:rsidR="009A4767" w:rsidRPr="005B2110">
        <w:rPr>
          <w:rFonts w:ascii="Trebuchet MS" w:hAnsi="Trebuchet MS"/>
        </w:rPr>
        <w:t xml:space="preserve"> obținute</w:t>
      </w:r>
    </w:p>
    <w:p w:rsidR="00537CBA" w:rsidRPr="005B2110" w:rsidRDefault="00537CBA" w:rsidP="00EF4C6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rebuchet MS" w:hAnsi="Trebuchet MS"/>
        </w:rPr>
      </w:pPr>
      <w:r w:rsidRPr="005B2110">
        <w:rPr>
          <w:rFonts w:ascii="Trebuchet MS" w:hAnsi="Trebuchet MS"/>
        </w:rPr>
        <w:t>sprijinirea potențiali</w:t>
      </w:r>
      <w:r w:rsidR="004A4CC7" w:rsidRPr="005B2110">
        <w:rPr>
          <w:rFonts w:ascii="Trebuchet MS" w:hAnsi="Trebuchet MS"/>
        </w:rPr>
        <w:t>lor</w:t>
      </w:r>
      <w:r w:rsidRPr="005B2110">
        <w:rPr>
          <w:rFonts w:ascii="Trebuchet MS" w:hAnsi="Trebuchet MS"/>
        </w:rPr>
        <w:t xml:space="preserve"> beneficiarii în vederea depunerii proiecte</w:t>
      </w:r>
      <w:r w:rsidR="004A4CC7" w:rsidRPr="005B2110">
        <w:rPr>
          <w:rFonts w:ascii="Trebuchet MS" w:hAnsi="Trebuchet MS"/>
        </w:rPr>
        <w:t>lor</w:t>
      </w:r>
    </w:p>
    <w:p w:rsidR="00537CBA" w:rsidRPr="005B2110" w:rsidRDefault="00537CBA" w:rsidP="00EF4C6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informarea </w:t>
      </w:r>
      <w:r w:rsidR="004A4CC7" w:rsidRPr="005B2110">
        <w:rPr>
          <w:rFonts w:ascii="Trebuchet MS" w:hAnsi="Trebuchet MS"/>
        </w:rPr>
        <w:t>actorilor</w:t>
      </w:r>
      <w:r w:rsidR="009A4767" w:rsidRPr="005B2110">
        <w:rPr>
          <w:rFonts w:ascii="Trebuchet MS" w:hAnsi="Trebuchet MS"/>
        </w:rPr>
        <w:t xml:space="preserve"> locali</w:t>
      </w:r>
      <w:r w:rsidRPr="005B2110">
        <w:rPr>
          <w:rFonts w:ascii="Trebuchet MS" w:hAnsi="Trebuchet MS"/>
        </w:rPr>
        <w:t xml:space="preserve"> cu privire la oportunitățile de finanțare</w:t>
      </w:r>
    </w:p>
    <w:p w:rsidR="00537CBA" w:rsidRPr="005B2110" w:rsidRDefault="00537CBA" w:rsidP="00EF4C6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rebuchet MS" w:hAnsi="Trebuchet MS"/>
        </w:rPr>
      </w:pPr>
      <w:r w:rsidRPr="005B2110">
        <w:rPr>
          <w:rFonts w:ascii="Trebuchet MS" w:hAnsi="Trebuchet MS"/>
        </w:rPr>
        <w:t>comunicare cu mass-media</w:t>
      </w:r>
    </w:p>
    <w:p w:rsidR="00537CBA" w:rsidRPr="005B2110" w:rsidRDefault="009A4767" w:rsidP="00EF4C6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rPr>
          <w:rFonts w:ascii="Trebuchet MS" w:hAnsi="Trebuchet MS"/>
        </w:rPr>
      </w:pPr>
      <w:r w:rsidRPr="005B2110">
        <w:rPr>
          <w:rFonts w:ascii="Trebuchet MS" w:hAnsi="Trebuchet MS"/>
        </w:rPr>
        <w:t>pregătirea materialelor informative</w:t>
      </w:r>
    </w:p>
    <w:p w:rsidR="00EF4C69" w:rsidRPr="005B2110" w:rsidRDefault="00EF4C69" w:rsidP="00EF4C69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Evaluarea conformității a dosarelor de plată depuse de către beneficiari;</w:t>
      </w:r>
    </w:p>
    <w:p w:rsidR="00EF4C69" w:rsidRPr="005B2110" w:rsidRDefault="004A4CC7" w:rsidP="00EF4C69">
      <w:pPr>
        <w:pStyle w:val="ListParagraph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Întocmirea dosarelor cerer</w:t>
      </w:r>
      <w:r w:rsidR="00EF4C69" w:rsidRPr="005B2110">
        <w:rPr>
          <w:rFonts w:ascii="Trebuchet MS" w:hAnsi="Trebuchet MS"/>
        </w:rPr>
        <w:t>i</w:t>
      </w:r>
      <w:r w:rsidRPr="005B2110">
        <w:rPr>
          <w:rFonts w:ascii="Trebuchet MS" w:hAnsi="Trebuchet MS"/>
        </w:rPr>
        <w:t>lor</w:t>
      </w:r>
      <w:r w:rsidR="00EF4C69" w:rsidRPr="005B2110">
        <w:rPr>
          <w:rFonts w:ascii="Trebuchet MS" w:hAnsi="Trebuchet MS"/>
        </w:rPr>
        <w:t xml:space="preserve"> de plată în vederea decontării cheltuielilor de funcționare și animare;</w:t>
      </w:r>
    </w:p>
    <w:p w:rsidR="009A4767" w:rsidRPr="005B2110" w:rsidRDefault="009A4767" w:rsidP="009A4767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i/>
        </w:rPr>
      </w:pPr>
      <w:r w:rsidRPr="005B2110">
        <w:rPr>
          <w:rFonts w:ascii="Trebuchet MS" w:hAnsi="Trebuchet MS"/>
          <w:u w:val="single"/>
        </w:rPr>
        <w:lastRenderedPageBreak/>
        <w:t>Postul imediat superior/este subordonat</w:t>
      </w:r>
      <w:r w:rsidRPr="005B2110">
        <w:rPr>
          <w:rFonts w:ascii="Trebuchet MS" w:hAnsi="Trebuchet MS"/>
          <w:i/>
        </w:rPr>
        <w:t xml:space="preserve">: </w:t>
      </w:r>
      <w:r w:rsidRPr="005B2110">
        <w:rPr>
          <w:rFonts w:ascii="Trebuchet MS" w:hAnsi="Trebuchet MS"/>
        </w:rPr>
        <w:t>Responsabil administrativ/Manager</w:t>
      </w:r>
    </w:p>
    <w:p w:rsidR="009A4767" w:rsidRPr="005B2110" w:rsidRDefault="009A4767" w:rsidP="009A4767">
      <w:pPr>
        <w:autoSpaceDE w:val="0"/>
        <w:autoSpaceDN w:val="0"/>
        <w:adjustRightInd w:val="0"/>
        <w:spacing w:after="0" w:line="276" w:lineRule="auto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>Este înlocuit de</w:t>
      </w:r>
      <w:r w:rsidRPr="005B2110">
        <w:rPr>
          <w:rFonts w:ascii="Trebuchet MS" w:hAnsi="Trebuchet MS"/>
          <w:i/>
        </w:rPr>
        <w:t>:</w:t>
      </w:r>
      <w:r w:rsidRPr="005B2110">
        <w:rPr>
          <w:rFonts w:ascii="Trebuchet MS" w:hAnsi="Trebuchet MS"/>
        </w:rPr>
        <w:t xml:space="preserve"> persoana desemnat</w:t>
      </w:r>
      <w:r w:rsidRPr="005B2110">
        <w:rPr>
          <w:rFonts w:ascii="Trebuchet MS" w:hAnsi="Trebuchet MS" w:cs="TimesNewRomanPSMT"/>
        </w:rPr>
        <w:t xml:space="preserve">ă </w:t>
      </w:r>
      <w:r w:rsidRPr="005B2110">
        <w:rPr>
          <w:rFonts w:ascii="Trebuchet MS" w:hAnsi="Trebuchet MS"/>
        </w:rPr>
        <w:t>de c</w:t>
      </w:r>
      <w:r w:rsidRPr="005B2110">
        <w:rPr>
          <w:rFonts w:ascii="Trebuchet MS" w:hAnsi="Trebuchet MS" w:cs="TimesNewRomanPSMT"/>
        </w:rPr>
        <w:t>ă</w:t>
      </w:r>
      <w:r w:rsidRPr="005B2110">
        <w:rPr>
          <w:rFonts w:ascii="Trebuchet MS" w:hAnsi="Trebuchet MS"/>
        </w:rPr>
        <w:t>tre Responsabil administrativ/Manager</w:t>
      </w:r>
      <w:r w:rsidRPr="005B2110">
        <w:rPr>
          <w:rFonts w:ascii="Trebuchet MS" w:hAnsi="Trebuchet MS"/>
          <w:u w:val="single"/>
        </w:rPr>
        <w:t xml:space="preserve"> Pregătire necesară postului de munca:</w:t>
      </w:r>
    </w:p>
    <w:p w:rsidR="009A4767" w:rsidRPr="005B2110" w:rsidRDefault="009A4767" w:rsidP="009A476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  <w:lang w:val="it-IT"/>
        </w:rPr>
      </w:pPr>
      <w:r w:rsidRPr="005B2110">
        <w:rPr>
          <w:rFonts w:ascii="Trebuchet MS" w:hAnsi="Trebuchet MS"/>
          <w:lang w:val="it-IT"/>
        </w:rPr>
        <w:t>Studii superioare;</w:t>
      </w:r>
    </w:p>
    <w:p w:rsidR="009A4767" w:rsidRPr="005B2110" w:rsidRDefault="009A4767" w:rsidP="009A476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Studii și cursuri de specialitate, profesionale și recunoscute de Ministerul Muncii în următoarele domenii: Manager de proiect, Expert Achiziții Publice, Expert Parteneriat Public-Privat;</w:t>
      </w:r>
    </w:p>
    <w:p w:rsidR="009A4767" w:rsidRPr="005B2110" w:rsidRDefault="009A4767" w:rsidP="009A476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  <w:u w:val="single"/>
          <w:lang w:val="it-IT"/>
        </w:rPr>
      </w:pPr>
      <w:r w:rsidRPr="005B2110">
        <w:rPr>
          <w:rFonts w:ascii="Trebuchet MS" w:hAnsi="Trebuchet MS"/>
          <w:u w:val="single"/>
          <w:lang w:val="it-IT"/>
        </w:rPr>
        <w:t>Cunoștiințe:</w:t>
      </w:r>
    </w:p>
    <w:p w:rsidR="009A4767" w:rsidRPr="005B2110" w:rsidRDefault="009A4767" w:rsidP="009A476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  <w:lang w:val="it-IT"/>
        </w:rPr>
        <w:t xml:space="preserve">Cursuri de specialitate sau sesiuni de instruire în domeniile: </w:t>
      </w:r>
      <w:r w:rsidRPr="005B2110">
        <w:rPr>
          <w:rFonts w:ascii="Trebuchet MS" w:hAnsi="Trebuchet MS"/>
        </w:rPr>
        <w:t>Relații Publice si Comunicare, Analiza Cost-beneficiu, Oportunități de finanțare pentru proiecte din fonduri UE, program LEADER;</w:t>
      </w:r>
    </w:p>
    <w:p w:rsidR="009A4767" w:rsidRPr="005B2110" w:rsidRDefault="009A4767" w:rsidP="009A476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eastAsia="SymbolMT" w:hAnsi="Trebuchet MS"/>
        </w:rPr>
      </w:pPr>
      <w:r w:rsidRPr="005B2110">
        <w:rPr>
          <w:rFonts w:ascii="Trebuchet MS" w:hAnsi="Trebuchet MS"/>
          <w:lang w:val="it-IT"/>
        </w:rPr>
        <w:t xml:space="preserve">Cunoașterea </w:t>
      </w:r>
      <w:r w:rsidRPr="005B2110">
        <w:rPr>
          <w:rFonts w:ascii="Trebuchet MS" w:eastAsia="SymbolMT" w:hAnsi="Trebuchet MS"/>
        </w:rPr>
        <w:t>Planului Național de Dezvoltare Rurală și a Programului LEADER;</w:t>
      </w:r>
    </w:p>
    <w:p w:rsidR="009A4767" w:rsidRPr="005B2110" w:rsidRDefault="009A4767" w:rsidP="009A4767">
      <w:pPr>
        <w:pStyle w:val="ListParagraph"/>
        <w:numPr>
          <w:ilvl w:val="0"/>
          <w:numId w:val="1"/>
        </w:numPr>
        <w:spacing w:after="0"/>
        <w:ind w:left="284" w:hanging="284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>Cunoașterea unei limbi străine la nivel conversațional (de preferat limba maghiară/engleză);</w:t>
      </w:r>
    </w:p>
    <w:p w:rsidR="00083140" w:rsidRPr="005B2110" w:rsidRDefault="00083140" w:rsidP="00083140">
      <w:pPr>
        <w:spacing w:after="0" w:line="276" w:lineRule="auto"/>
        <w:jc w:val="both"/>
        <w:rPr>
          <w:rFonts w:ascii="Trebuchet MS" w:hAnsi="Trebuchet MS"/>
          <w:u w:val="single"/>
        </w:rPr>
      </w:pPr>
      <w:r w:rsidRPr="005B2110">
        <w:rPr>
          <w:rFonts w:ascii="Trebuchet MS" w:hAnsi="Trebuchet MS"/>
          <w:u w:val="single"/>
        </w:rPr>
        <w:t xml:space="preserve">Alte </w:t>
      </w:r>
      <w:proofErr w:type="spellStart"/>
      <w:r w:rsidRPr="005B2110">
        <w:rPr>
          <w:rFonts w:ascii="Trebuchet MS" w:hAnsi="Trebuchet MS"/>
          <w:u w:val="single"/>
        </w:rPr>
        <w:t>cerinte</w:t>
      </w:r>
      <w:proofErr w:type="spellEnd"/>
      <w:r w:rsidRPr="005B2110">
        <w:rPr>
          <w:rFonts w:ascii="Trebuchet MS" w:hAnsi="Trebuchet MS"/>
          <w:u w:val="single"/>
        </w:rPr>
        <w:t xml:space="preserve">: </w:t>
      </w:r>
    </w:p>
    <w:p w:rsidR="00083140" w:rsidRPr="005B2110" w:rsidRDefault="00083140" w:rsidP="00083140">
      <w:pPr>
        <w:pStyle w:val="ListParagraph"/>
        <w:numPr>
          <w:ilvl w:val="0"/>
          <w:numId w:val="2"/>
        </w:num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Experiență în activități aferente programului </w:t>
      </w:r>
      <w:r w:rsidR="005B2110" w:rsidRPr="005B2110">
        <w:rPr>
          <w:rFonts w:ascii="Trebuchet MS" w:eastAsia="SymbolMT" w:hAnsi="Trebuchet MS"/>
        </w:rPr>
        <w:t>LEADER</w:t>
      </w:r>
      <w:r w:rsidR="005B2110" w:rsidRPr="005B2110">
        <w:rPr>
          <w:rFonts w:ascii="Trebuchet MS" w:hAnsi="Trebuchet MS"/>
        </w:rPr>
        <w:t xml:space="preserve"> </w:t>
      </w:r>
      <w:r w:rsidRPr="005B2110">
        <w:rPr>
          <w:rFonts w:ascii="Trebuchet MS" w:hAnsi="Trebuchet MS"/>
        </w:rPr>
        <w:t>în forma salariată de minim 1 an</w:t>
      </w:r>
    </w:p>
    <w:p w:rsidR="009A4767" w:rsidRPr="005B2110" w:rsidRDefault="009A4767" w:rsidP="009A4767">
      <w:pPr>
        <w:spacing w:after="0" w:line="276" w:lineRule="auto"/>
        <w:jc w:val="both"/>
        <w:rPr>
          <w:rFonts w:ascii="Trebuchet MS" w:hAnsi="Trebuchet MS"/>
        </w:rPr>
      </w:pPr>
      <w:r w:rsidRPr="005B2110">
        <w:rPr>
          <w:rFonts w:ascii="Trebuchet MS" w:hAnsi="Trebuchet MS"/>
        </w:rPr>
        <w:t xml:space="preserve">Durata timpului de lucru: </w:t>
      </w:r>
      <w:del w:id="9" w:author="unu" w:date="2018-01-26T15:58:00Z">
        <w:r w:rsidRPr="005B2110" w:rsidDel="009F05DF">
          <w:rPr>
            <w:rFonts w:ascii="Trebuchet MS" w:hAnsi="Trebuchet MS"/>
          </w:rPr>
          <w:delText xml:space="preserve">40 </w:delText>
        </w:r>
      </w:del>
      <w:ins w:id="10" w:author="unu" w:date="2018-01-26T15:58:00Z">
        <w:r w:rsidR="009F05DF">
          <w:rPr>
            <w:rFonts w:ascii="Trebuchet MS" w:hAnsi="Trebuchet MS"/>
          </w:rPr>
          <w:t>min. 20</w:t>
        </w:r>
        <w:r w:rsidR="009F05DF" w:rsidRPr="005B2110">
          <w:rPr>
            <w:rFonts w:ascii="Trebuchet MS" w:hAnsi="Trebuchet MS"/>
          </w:rPr>
          <w:t xml:space="preserve"> </w:t>
        </w:r>
      </w:ins>
      <w:r w:rsidRPr="005B2110">
        <w:rPr>
          <w:rFonts w:ascii="Trebuchet MS" w:hAnsi="Trebuchet MS"/>
        </w:rPr>
        <w:t>ore/săptămână</w:t>
      </w:r>
    </w:p>
    <w:p w:rsidR="006E6D61" w:rsidRPr="005B2110" w:rsidRDefault="006E6D61" w:rsidP="00195B69">
      <w:pPr>
        <w:spacing w:line="276" w:lineRule="auto"/>
        <w:jc w:val="both"/>
        <w:rPr>
          <w:rFonts w:ascii="Trebuchet MS" w:hAnsi="Trebuchet MS"/>
        </w:rPr>
      </w:pPr>
    </w:p>
    <w:p w:rsidR="00CF39D3" w:rsidDel="009F05DF" w:rsidRDefault="00CF39D3">
      <w:pPr>
        <w:spacing w:after="0" w:line="240" w:lineRule="auto"/>
        <w:jc w:val="both"/>
        <w:rPr>
          <w:del w:id="11" w:author="unu" w:date="2018-01-26T15:58:00Z"/>
          <w:rFonts w:ascii="Trebuchet MS" w:hAnsi="Trebuchet MS"/>
        </w:rPr>
      </w:pPr>
      <w:del w:id="12" w:author="unu" w:date="2018-01-26T15:58:00Z">
        <w:r w:rsidRPr="0025645B" w:rsidDel="009F05DF">
          <w:rPr>
            <w:rFonts w:ascii="Trebuchet MS" w:hAnsi="Trebuchet MS"/>
            <w:i/>
          </w:rPr>
          <w:delText>Cenzor</w:delText>
        </w:r>
        <w:r w:rsidDel="009F05DF">
          <w:rPr>
            <w:rFonts w:ascii="Trebuchet MS" w:hAnsi="Trebuchet MS"/>
          </w:rPr>
          <w:delText xml:space="preserve"> </w:delText>
        </w:r>
      </w:del>
    </w:p>
    <w:p w:rsidR="00CF39D3" w:rsidRPr="005B2110" w:rsidDel="009F05DF" w:rsidRDefault="00CF39D3">
      <w:pPr>
        <w:autoSpaceDE w:val="0"/>
        <w:autoSpaceDN w:val="0"/>
        <w:adjustRightInd w:val="0"/>
        <w:spacing w:after="0" w:line="240" w:lineRule="auto"/>
        <w:jc w:val="both"/>
        <w:rPr>
          <w:del w:id="13" w:author="unu" w:date="2018-01-26T15:58:00Z"/>
          <w:rFonts w:ascii="Trebuchet MS" w:hAnsi="Trebuchet MS"/>
        </w:rPr>
        <w:pPrChange w:id="14" w:author="unu" w:date="2018-01-26T15:58:00Z">
          <w:pPr>
            <w:autoSpaceDE w:val="0"/>
            <w:autoSpaceDN w:val="0"/>
            <w:adjustRightInd w:val="0"/>
            <w:spacing w:after="0" w:line="276" w:lineRule="auto"/>
            <w:jc w:val="both"/>
          </w:pPr>
        </w:pPrChange>
      </w:pPr>
      <w:del w:id="15" w:author="unu" w:date="2018-01-26T15:58:00Z">
        <w:r w:rsidRPr="005B2110" w:rsidDel="009F05DF">
          <w:rPr>
            <w:rFonts w:ascii="Trebuchet MS" w:hAnsi="Trebuchet MS"/>
          </w:rPr>
          <w:delText>Atribuțiile postului de munca:</w:delText>
        </w:r>
      </w:del>
    </w:p>
    <w:p w:rsidR="00CF39D3" w:rsidDel="009F05DF" w:rsidRDefault="00CF39D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del w:id="16" w:author="unu" w:date="2018-01-26T15:58:00Z"/>
          <w:rFonts w:ascii="Trebuchet MS" w:hAnsi="Trebuchet MS"/>
        </w:rPr>
      </w:pPr>
      <w:del w:id="17" w:author="unu" w:date="2018-01-26T15:58:00Z">
        <w:r w:rsidRPr="00EF126C" w:rsidDel="009F05DF">
          <w:rPr>
            <w:rFonts w:ascii="Trebuchet MS" w:hAnsi="Trebuchet MS"/>
          </w:rPr>
          <w:delText xml:space="preserve">verifică execuția bugetară, </w:delText>
        </w:r>
      </w:del>
    </w:p>
    <w:p w:rsidR="00CF39D3" w:rsidDel="009F05DF" w:rsidRDefault="00CF39D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del w:id="18" w:author="unu" w:date="2018-01-26T15:58:00Z"/>
          <w:rFonts w:ascii="Trebuchet MS" w:hAnsi="Trebuchet MS"/>
        </w:rPr>
      </w:pPr>
      <w:del w:id="19" w:author="unu" w:date="2018-01-26T15:58:00Z">
        <w:r w:rsidRPr="00EF126C" w:rsidDel="009F05DF">
          <w:rPr>
            <w:rFonts w:ascii="Trebuchet MS" w:hAnsi="Trebuchet MS"/>
          </w:rPr>
          <w:delText xml:space="preserve">propunerile pentru proiectul de buget de venituri și cheltuieli pentru anul următor și propunerile pentru rectificarea bugetului pentru anul în curs, </w:delText>
        </w:r>
      </w:del>
    </w:p>
    <w:p w:rsidR="00CF39D3" w:rsidDel="009F05DF" w:rsidRDefault="00CF39D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del w:id="20" w:author="unu" w:date="2018-01-26T15:58:00Z"/>
          <w:rFonts w:ascii="Trebuchet MS" w:hAnsi="Trebuchet MS"/>
        </w:rPr>
      </w:pPr>
      <w:del w:id="21" w:author="unu" w:date="2018-01-26T15:58:00Z">
        <w:r w:rsidRPr="00EF126C" w:rsidDel="009F05DF">
          <w:rPr>
            <w:rFonts w:ascii="Trebuchet MS" w:hAnsi="Trebuchet MS"/>
          </w:rPr>
          <w:delText xml:space="preserve">întocmește pe baza verificărilor efectuate și prezintă Adunării Generale Rapoarte asupra activității sale și asupra gestiunii asociației; </w:delText>
        </w:r>
      </w:del>
    </w:p>
    <w:p w:rsidR="00B11578" w:rsidRPr="00B11578" w:rsidDel="009F05DF" w:rsidRDefault="00CF39D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del w:id="22" w:author="unu" w:date="2018-01-26T15:58:00Z"/>
          <w:rFonts w:ascii="Trebuchet MS" w:hAnsi="Trebuchet MS"/>
        </w:rPr>
      </w:pPr>
      <w:del w:id="23" w:author="unu" w:date="2018-01-26T15:58:00Z">
        <w:r w:rsidRPr="00EF126C" w:rsidDel="009F05DF">
          <w:rPr>
            <w:rFonts w:ascii="Trebuchet MS" w:hAnsi="Trebuchet MS"/>
          </w:rPr>
          <w:delText>prezintă în fața Adunării Generale o dată pe an Raportul asupra activității sale.</w:delText>
        </w:r>
      </w:del>
    </w:p>
    <w:p w:rsidR="00CF39D3" w:rsidRPr="00EF126C" w:rsidDel="009F05DF" w:rsidRDefault="00CF39D3">
      <w:pPr>
        <w:spacing w:after="0" w:line="240" w:lineRule="auto"/>
        <w:ind w:left="-142"/>
        <w:jc w:val="both"/>
        <w:rPr>
          <w:del w:id="24" w:author="unu" w:date="2018-01-26T15:58:00Z"/>
          <w:rFonts w:ascii="Trebuchet MS" w:hAnsi="Trebuchet MS"/>
        </w:rPr>
      </w:pPr>
      <w:del w:id="25" w:author="unu" w:date="2018-01-26T15:58:00Z">
        <w:r w:rsidRPr="00EF126C" w:rsidDel="009F05DF">
          <w:rPr>
            <w:rFonts w:ascii="Trebuchet MS" w:hAnsi="Trebuchet MS"/>
            <w:u w:val="single"/>
          </w:rPr>
          <w:delText>Postul imediat superior/este subordonat</w:delText>
        </w:r>
        <w:r w:rsidRPr="00EF126C" w:rsidDel="009F05DF">
          <w:rPr>
            <w:rFonts w:ascii="Trebuchet MS" w:hAnsi="Trebuchet MS"/>
            <w:i/>
          </w:rPr>
          <w:delText xml:space="preserve">: </w:delText>
        </w:r>
        <w:r w:rsidRPr="00EF126C" w:rsidDel="009F05DF">
          <w:rPr>
            <w:rFonts w:ascii="Trebuchet MS" w:hAnsi="Trebuchet MS"/>
          </w:rPr>
          <w:delText>Responsabil administrativ/Manager</w:delText>
        </w:r>
      </w:del>
    </w:p>
    <w:p w:rsidR="00CF39D3" w:rsidRPr="005B2110" w:rsidDel="009F05DF" w:rsidRDefault="00CF39D3">
      <w:pPr>
        <w:autoSpaceDE w:val="0"/>
        <w:autoSpaceDN w:val="0"/>
        <w:adjustRightInd w:val="0"/>
        <w:spacing w:after="0" w:line="240" w:lineRule="auto"/>
        <w:rPr>
          <w:del w:id="26" w:author="unu" w:date="2018-01-26T15:58:00Z"/>
          <w:rFonts w:ascii="Trebuchet MS" w:hAnsi="Trebuchet MS"/>
          <w:u w:val="single"/>
        </w:rPr>
        <w:pPrChange w:id="27" w:author="unu" w:date="2018-01-26T15:58:00Z">
          <w:pPr>
            <w:autoSpaceDE w:val="0"/>
            <w:autoSpaceDN w:val="0"/>
            <w:adjustRightInd w:val="0"/>
            <w:spacing w:after="0" w:line="276" w:lineRule="auto"/>
          </w:pPr>
        </w:pPrChange>
      </w:pPr>
      <w:del w:id="28" w:author="unu" w:date="2018-01-26T15:58:00Z">
        <w:r w:rsidRPr="005B2110" w:rsidDel="009F05DF">
          <w:rPr>
            <w:rFonts w:ascii="Trebuchet MS" w:hAnsi="Trebuchet MS"/>
            <w:u w:val="single"/>
          </w:rPr>
          <w:delText>Pregătire necesară postului de munca:</w:delText>
        </w:r>
      </w:del>
    </w:p>
    <w:p w:rsidR="006E6D61" w:rsidRPr="00EF126C" w:rsidDel="009F05DF" w:rsidRDefault="00CF39D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del w:id="29" w:author="unu" w:date="2018-01-26T15:58:00Z"/>
          <w:rFonts w:ascii="Trebuchet MS" w:hAnsi="Trebuchet MS"/>
        </w:rPr>
        <w:pPrChange w:id="30" w:author="unu" w:date="2018-01-26T15:58:00Z">
          <w:pPr>
            <w:pStyle w:val="ListParagraph"/>
            <w:numPr>
              <w:numId w:val="2"/>
            </w:numPr>
            <w:spacing w:line="276" w:lineRule="auto"/>
            <w:ind w:hanging="360"/>
            <w:jc w:val="both"/>
          </w:pPr>
        </w:pPrChange>
      </w:pPr>
      <w:del w:id="31" w:author="unu" w:date="2018-01-26T15:58:00Z">
        <w:r w:rsidRPr="00EF126C" w:rsidDel="009F05DF">
          <w:rPr>
            <w:rFonts w:ascii="Trebuchet MS" w:hAnsi="Trebuchet MS"/>
            <w:lang w:val="it-IT"/>
          </w:rPr>
          <w:delText>Studii superioare</w:delText>
        </w:r>
      </w:del>
    </w:p>
    <w:p w:rsidR="00B11578" w:rsidRPr="00EF126C" w:rsidDel="009F05DF" w:rsidRDefault="00CF39D3">
      <w:pPr>
        <w:pStyle w:val="ListParagraph"/>
        <w:numPr>
          <w:ilvl w:val="0"/>
          <w:numId w:val="2"/>
        </w:numPr>
        <w:spacing w:after="0" w:line="240" w:lineRule="auto"/>
        <w:jc w:val="both"/>
        <w:rPr>
          <w:del w:id="32" w:author="unu" w:date="2018-01-26T15:58:00Z"/>
          <w:rFonts w:ascii="Trebuchet MS" w:hAnsi="Trebuchet MS"/>
        </w:rPr>
        <w:pPrChange w:id="33" w:author="unu" w:date="2018-01-26T15:58:00Z">
          <w:pPr>
            <w:pStyle w:val="ListParagraph"/>
            <w:numPr>
              <w:numId w:val="2"/>
            </w:numPr>
            <w:spacing w:line="276" w:lineRule="auto"/>
            <w:ind w:hanging="360"/>
            <w:jc w:val="both"/>
          </w:pPr>
        </w:pPrChange>
      </w:pPr>
      <w:del w:id="34" w:author="unu" w:date="2018-01-26T15:58:00Z">
        <w:r w:rsidDel="009F05DF">
          <w:rPr>
            <w:rFonts w:ascii="Trebuchet MS" w:hAnsi="Trebuchet MS"/>
            <w:lang w:val="it-IT"/>
          </w:rPr>
          <w:delText>Cursuri de specialitate profesionale: certificat de promovare a examenului de expert contabil</w:delText>
        </w:r>
      </w:del>
    </w:p>
    <w:p w:rsidR="00B11578" w:rsidRPr="00EF126C" w:rsidDel="009F05DF" w:rsidRDefault="00B11578">
      <w:pPr>
        <w:pStyle w:val="ListParagraph"/>
        <w:spacing w:after="0" w:line="240" w:lineRule="auto"/>
        <w:ind w:left="0"/>
        <w:jc w:val="both"/>
        <w:rPr>
          <w:del w:id="35" w:author="unu" w:date="2018-01-26T15:58:00Z"/>
          <w:rFonts w:ascii="Trebuchet MS" w:hAnsi="Trebuchet MS"/>
        </w:rPr>
        <w:pPrChange w:id="36" w:author="unu" w:date="2018-01-26T15:58:00Z">
          <w:pPr>
            <w:pStyle w:val="ListParagraph"/>
            <w:spacing w:line="276" w:lineRule="auto"/>
            <w:ind w:left="0"/>
            <w:jc w:val="both"/>
          </w:pPr>
        </w:pPrChange>
      </w:pPr>
      <w:del w:id="37" w:author="unu" w:date="2018-01-26T15:58:00Z">
        <w:r w:rsidRPr="00EF126C" w:rsidDel="009F05DF">
          <w:rPr>
            <w:rFonts w:ascii="Trebuchet MS" w:hAnsi="Trebuchet MS"/>
            <w:u w:val="single"/>
            <w:lang w:val="it-IT"/>
          </w:rPr>
          <w:delText>Cunoștiințe:</w:delText>
        </w:r>
      </w:del>
    </w:p>
    <w:p w:rsidR="00B11578" w:rsidDel="009F05DF" w:rsidRDefault="00B11578">
      <w:pPr>
        <w:spacing w:after="0" w:line="240" w:lineRule="auto"/>
        <w:jc w:val="both"/>
        <w:rPr>
          <w:del w:id="38" w:author="unu" w:date="2018-01-26T15:58:00Z"/>
          <w:rFonts w:ascii="Trebuchet MS" w:hAnsi="Trebuchet MS"/>
        </w:rPr>
        <w:pPrChange w:id="39" w:author="unu" w:date="2018-01-26T15:58:00Z">
          <w:pPr>
            <w:spacing w:line="276" w:lineRule="auto"/>
            <w:jc w:val="both"/>
          </w:pPr>
        </w:pPrChange>
      </w:pPr>
      <w:del w:id="40" w:author="unu" w:date="2018-01-26T15:58:00Z">
        <w:r w:rsidDel="009F05DF">
          <w:rPr>
            <w:rFonts w:ascii="Trebuchet MS" w:hAnsi="Trebuchet MS"/>
          </w:rPr>
          <w:delText>Cursuri de specialitate sau sesiuni de instruire in domeniile: Accesare, utilizare, controlul si recuperarea Fondurilor Europene</w:delText>
        </w:r>
      </w:del>
    </w:p>
    <w:p w:rsidR="007A5EB4" w:rsidRPr="005B2110" w:rsidDel="009F05DF" w:rsidRDefault="007A5EB4">
      <w:pPr>
        <w:spacing w:after="0" w:line="240" w:lineRule="auto"/>
        <w:jc w:val="both"/>
        <w:rPr>
          <w:del w:id="41" w:author="unu" w:date="2018-01-26T15:58:00Z"/>
          <w:rFonts w:ascii="Trebuchet MS" w:hAnsi="Trebuchet MS"/>
          <w:u w:val="single"/>
        </w:rPr>
        <w:pPrChange w:id="42" w:author="unu" w:date="2018-01-26T15:58:00Z">
          <w:pPr>
            <w:spacing w:after="0" w:line="276" w:lineRule="auto"/>
            <w:jc w:val="both"/>
          </w:pPr>
        </w:pPrChange>
      </w:pPr>
      <w:del w:id="43" w:author="unu" w:date="2018-01-26T15:58:00Z">
        <w:r w:rsidRPr="005B2110" w:rsidDel="009F05DF">
          <w:rPr>
            <w:rFonts w:ascii="Trebuchet MS" w:hAnsi="Trebuchet MS"/>
            <w:u w:val="single"/>
          </w:rPr>
          <w:delText xml:space="preserve">Alte cerinte: </w:delText>
        </w:r>
      </w:del>
    </w:p>
    <w:p w:rsidR="007A5EB4" w:rsidDel="009F05DF" w:rsidRDefault="007A5EB4">
      <w:pPr>
        <w:spacing w:after="0" w:line="240" w:lineRule="auto"/>
        <w:jc w:val="both"/>
        <w:rPr>
          <w:del w:id="44" w:author="unu" w:date="2018-01-26T15:58:00Z"/>
          <w:rFonts w:ascii="Trebuchet MS" w:hAnsi="Trebuchet MS"/>
        </w:rPr>
        <w:pPrChange w:id="45" w:author="unu" w:date="2018-01-26T15:58:00Z">
          <w:pPr>
            <w:spacing w:line="276" w:lineRule="auto"/>
            <w:jc w:val="both"/>
          </w:pPr>
        </w:pPrChange>
      </w:pPr>
      <w:del w:id="46" w:author="unu" w:date="2018-01-26T15:58:00Z">
        <w:r w:rsidRPr="005B2110" w:rsidDel="009F05DF">
          <w:rPr>
            <w:rFonts w:ascii="Trebuchet MS" w:hAnsi="Trebuchet MS"/>
          </w:rPr>
          <w:delText>Experiență în</w:delText>
        </w:r>
        <w:r w:rsidDel="009F05DF">
          <w:rPr>
            <w:rFonts w:ascii="Trebuchet MS" w:hAnsi="Trebuchet MS"/>
          </w:rPr>
          <w:delText xml:space="preserve"> domeniu de activitate.</w:delText>
        </w:r>
      </w:del>
    </w:p>
    <w:p w:rsidR="007A5EB4" w:rsidRPr="00EF126C" w:rsidRDefault="007A5EB4">
      <w:pPr>
        <w:spacing w:after="0" w:line="240" w:lineRule="auto"/>
        <w:jc w:val="both"/>
        <w:rPr>
          <w:rFonts w:ascii="Trebuchet MS" w:hAnsi="Trebuchet MS"/>
        </w:rPr>
        <w:pPrChange w:id="47" w:author="unu" w:date="2018-01-26T15:58:00Z">
          <w:pPr>
            <w:spacing w:line="276" w:lineRule="auto"/>
            <w:jc w:val="both"/>
          </w:pPr>
        </w:pPrChange>
      </w:pPr>
      <w:del w:id="48" w:author="unu" w:date="2018-01-26T15:58:00Z">
        <w:r w:rsidRPr="005B2110" w:rsidDel="009F05DF">
          <w:rPr>
            <w:rFonts w:ascii="Trebuchet MS" w:hAnsi="Trebuchet MS"/>
          </w:rPr>
          <w:delText>Durata timpului de lucru:</w:delText>
        </w:r>
        <w:r w:rsidDel="009F05DF">
          <w:rPr>
            <w:rFonts w:ascii="Trebuchet MS" w:hAnsi="Trebuchet MS"/>
          </w:rPr>
          <w:delText xml:space="preserve"> 4 ore/luna.</w:delText>
        </w:r>
      </w:del>
    </w:p>
    <w:sectPr w:rsidR="007A5EB4" w:rsidRPr="00EF126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4C67" w:rsidRDefault="00374C67" w:rsidP="001F65A9">
      <w:pPr>
        <w:spacing w:after="0" w:line="240" w:lineRule="auto"/>
      </w:pPr>
      <w:r>
        <w:separator/>
      </w:r>
    </w:p>
  </w:endnote>
  <w:endnote w:type="continuationSeparator" w:id="0">
    <w:p w:rsidR="00374C67" w:rsidRDefault="00374C67" w:rsidP="001F65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1" w:usb1="00000000" w:usb2="00000000" w:usb3="00000000" w:csb0="00000003" w:csb1="00000000"/>
  </w:font>
  <w:font w:name="SymbolMT">
    <w:altName w:val="Arial Unicode MS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311068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F65A9" w:rsidRDefault="001F65A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65A9" w:rsidRDefault="001F65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4C67" w:rsidRDefault="00374C67" w:rsidP="001F65A9">
      <w:pPr>
        <w:spacing w:after="0" w:line="240" w:lineRule="auto"/>
      </w:pPr>
      <w:r>
        <w:separator/>
      </w:r>
    </w:p>
  </w:footnote>
  <w:footnote w:type="continuationSeparator" w:id="0">
    <w:p w:rsidR="00374C67" w:rsidRDefault="00374C67" w:rsidP="001F65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82C7D"/>
    <w:multiLevelType w:val="hybridMultilevel"/>
    <w:tmpl w:val="E3C82030"/>
    <w:lvl w:ilvl="0" w:tplc="D070D3F4">
      <w:start w:val="7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D4409D"/>
    <w:multiLevelType w:val="hybridMultilevel"/>
    <w:tmpl w:val="0862D54A"/>
    <w:lvl w:ilvl="0" w:tplc="6584E75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nu">
    <w15:presenceInfo w15:providerId="None" w15:userId="unu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028"/>
    <w:rsid w:val="000419BA"/>
    <w:rsid w:val="00083140"/>
    <w:rsid w:val="000C50B4"/>
    <w:rsid w:val="0017624F"/>
    <w:rsid w:val="00195B69"/>
    <w:rsid w:val="001F50BA"/>
    <w:rsid w:val="001F65A9"/>
    <w:rsid w:val="00230DF4"/>
    <w:rsid w:val="002518A9"/>
    <w:rsid w:val="002A14E4"/>
    <w:rsid w:val="002D5AEF"/>
    <w:rsid w:val="00300A75"/>
    <w:rsid w:val="00340961"/>
    <w:rsid w:val="00374C67"/>
    <w:rsid w:val="004A4CC7"/>
    <w:rsid w:val="00537CBA"/>
    <w:rsid w:val="005945EC"/>
    <w:rsid w:val="0059654D"/>
    <w:rsid w:val="005B2110"/>
    <w:rsid w:val="005C3B33"/>
    <w:rsid w:val="00665C29"/>
    <w:rsid w:val="006A7A28"/>
    <w:rsid w:val="006D0E56"/>
    <w:rsid w:val="006E6D61"/>
    <w:rsid w:val="007A5EB4"/>
    <w:rsid w:val="007B6F67"/>
    <w:rsid w:val="008A69FD"/>
    <w:rsid w:val="009A4767"/>
    <w:rsid w:val="009E3175"/>
    <w:rsid w:val="009E4960"/>
    <w:rsid w:val="009F05DF"/>
    <w:rsid w:val="009F219B"/>
    <w:rsid w:val="00A52331"/>
    <w:rsid w:val="00A62B20"/>
    <w:rsid w:val="00A73D2A"/>
    <w:rsid w:val="00B02A79"/>
    <w:rsid w:val="00B11578"/>
    <w:rsid w:val="00BC6D7E"/>
    <w:rsid w:val="00BD12EF"/>
    <w:rsid w:val="00C047BA"/>
    <w:rsid w:val="00CF39D3"/>
    <w:rsid w:val="00D20D18"/>
    <w:rsid w:val="00DF3028"/>
    <w:rsid w:val="00E1306A"/>
    <w:rsid w:val="00E26602"/>
    <w:rsid w:val="00E550D6"/>
    <w:rsid w:val="00EB0836"/>
    <w:rsid w:val="00EB3820"/>
    <w:rsid w:val="00EF126C"/>
    <w:rsid w:val="00EF4C69"/>
    <w:rsid w:val="00EF74A4"/>
    <w:rsid w:val="00F9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14D65A-F0D1-4A96-A477-6BF6AC53F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19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578"/>
    <w:rPr>
      <w:rFonts w:ascii="Segoe UI" w:hAnsi="Segoe UI" w:cs="Segoe UI"/>
      <w:sz w:val="18"/>
      <w:szCs w:val="1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1F6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65A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1F65A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65A9"/>
    <w:rPr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B01A3-1D93-4C45-AECE-8746170D9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Emoci</dc:creator>
  <cp:keywords/>
  <dc:description/>
  <cp:lastModifiedBy>unu</cp:lastModifiedBy>
  <cp:revision>16</cp:revision>
  <dcterms:created xsi:type="dcterms:W3CDTF">2016-04-22T13:36:00Z</dcterms:created>
  <dcterms:modified xsi:type="dcterms:W3CDTF">2018-05-18T11:45:00Z</dcterms:modified>
</cp:coreProperties>
</file>